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05F234F0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Wzór Wniosku/ Wzór Zaktualizowanej Oferty w ramach Przedsięwzięcia „</w:t>
      </w:r>
      <w:r w:rsidR="00471D99" w:rsidRPr="009F568B">
        <w:rPr>
          <w:rFonts w:eastAsia="Times New Roman" w:cstheme="minorHAnsi"/>
          <w:b/>
          <w:color w:val="C00000"/>
          <w:sz w:val="28"/>
          <w:szCs w:val="28"/>
        </w:rPr>
        <w:t>Technologie Domowej Retencji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2330AF" w14:paraId="12BF1E68" w14:textId="77777777" w:rsidTr="005447BB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E2EFD9" w:themeFill="accent6" w:themeFillTint="33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762BAFCB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 w:rsidRPr="7320C742">
        <w:t xml:space="preserve">Nr postępowania </w:t>
      </w:r>
      <w:r w:rsidR="00F81026">
        <w:t>86/21/PU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28C8CABD" w14:textId="596C8AE2" w:rsidR="00C84364" w:rsidRDefault="005C46F3" w:rsidP="00471D99">
      <w:pPr>
        <w:pStyle w:val="Tytu"/>
        <w:spacing w:before="60" w:after="60"/>
        <w:jc w:val="center"/>
      </w:pPr>
      <w:r w:rsidRPr="6854455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Oferta</w:t>
      </w:r>
      <w:r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4455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DA1E6A">
        <w:rPr>
          <w:rFonts w:asciiTheme="minorHAnsi" w:hAnsiTheme="minorHAnsi" w:cstheme="minorBidi"/>
          <w:b/>
          <w:bCs/>
          <w:sz w:val="28"/>
          <w:szCs w:val="28"/>
        </w:rPr>
        <w:br/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>„</w:t>
      </w:r>
      <w:r w:rsidR="00471D99">
        <w:rPr>
          <w:rFonts w:asciiTheme="minorHAnsi" w:hAnsiTheme="minorHAnsi" w:cstheme="minorHAnsi"/>
          <w:b/>
          <w:sz w:val="28"/>
          <w:szCs w:val="28"/>
        </w:rPr>
        <w:t>Technologie Domowej Retencji”</w:t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E03C4F">
        <w:trPr>
          <w:trHeight w:val="857"/>
        </w:trPr>
        <w:tc>
          <w:tcPr>
            <w:tcW w:w="9351" w:type="dxa"/>
            <w:shd w:val="clear" w:color="auto" w:fill="E2EFD9" w:themeFill="accent6" w:themeFillTint="33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C37C33" w14:textId="5EF5C16D" w:rsidR="00590292" w:rsidRDefault="00590292">
      <w:pPr>
        <w:rPr>
          <w:rFonts w:ascii="Times New Roman" w:hAnsi="Times New Roman" w:cs="Times New Roman"/>
        </w:rPr>
      </w:pPr>
    </w:p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7C633453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A35013" w:rsidRPr="00A35013">
        <w:rPr>
          <w:i/>
          <w:sz w:val="20"/>
        </w:rPr>
        <w:t>Tabela B.1</w:t>
      </w:r>
      <w:r w:rsidR="00A35013">
        <w:t xml:space="preserve"> Dane Wnioskodawcy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CEB499A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A35013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A35013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00E03C4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0E7735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E7735">
              <w:rPr>
                <w:b/>
                <w:sz w:val="20"/>
                <w:szCs w:val="20"/>
              </w:rPr>
              <w:t>P</w:t>
            </w:r>
            <w:r w:rsidR="00C84364" w:rsidRPr="000E7735">
              <w:rPr>
                <w:b/>
                <w:sz w:val="20"/>
                <w:szCs w:val="20"/>
              </w:rPr>
              <w:t>odmi</w:t>
            </w:r>
            <w:r w:rsidR="1282DB9E" w:rsidRPr="000E7735">
              <w:rPr>
                <w:b/>
                <w:sz w:val="20"/>
                <w:szCs w:val="20"/>
              </w:rPr>
              <w:t>o</w:t>
            </w:r>
            <w:r w:rsidR="00C84364" w:rsidRPr="000E773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064A83D" w14:textId="5DB7C90B" w:rsidR="0070314A" w:rsidRPr="00B0676D" w:rsidRDefault="00C84364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Pełna nazwa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 / Lidera Konsorcjum</w:t>
            </w:r>
            <w:r w:rsidR="7FD3ADCA" w:rsidRPr="00B0676D">
              <w:rPr>
                <w:b/>
                <w:sz w:val="20"/>
                <w:szCs w:val="20"/>
              </w:rPr>
              <w:t>*</w:t>
            </w:r>
            <w:r w:rsidR="00AD2CA6" w:rsidRPr="00B0676D">
              <w:rPr>
                <w:b/>
                <w:sz w:val="20"/>
                <w:szCs w:val="20"/>
              </w:rPr>
              <w:t xml:space="preserve"> / Członka Konsorcjum</w:t>
            </w:r>
            <w:r w:rsidR="57ED5432" w:rsidRPr="00B0676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00E03C4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C564D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38E9370" w14:textId="50959C28" w:rsidR="00574C96" w:rsidRPr="00B0676D" w:rsidRDefault="00AD2CA6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Forma prawna</w:t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00E03C4F">
        <w:trPr>
          <w:trHeight w:val="737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653C66E9" w14:textId="4853D010" w:rsidR="0070314A" w:rsidRPr="00B0676D" w:rsidRDefault="00C84364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00E03C4F">
        <w:trPr>
          <w:trHeight w:val="737"/>
        </w:trPr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7272398" w14:textId="0CE6A739" w:rsidR="0070314A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00E03C4F">
        <w:trPr>
          <w:trHeight w:val="737"/>
        </w:trPr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3C8EAAE" w14:textId="370CDB11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00E03C4F">
        <w:trPr>
          <w:trHeight w:val="737"/>
        </w:trPr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3B666B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00E03C4F">
        <w:trPr>
          <w:trHeight w:val="737"/>
        </w:trPr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1EFA9E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00E03C4F">
        <w:trPr>
          <w:trHeight w:val="737"/>
        </w:trPr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4961C5D" w14:textId="163E2655" w:rsidR="0070314A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Imiona i nazwiska osób upoważnionych do reprezentowania i składania oświadczeń woli w imieniu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766851A5" w14:textId="6C9DF86F" w:rsidR="00AD2CA6" w:rsidRPr="00A44961" w:rsidRDefault="7A5BDC5D" w:rsidP="00DA1E6A">
      <w:pPr>
        <w:spacing w:before="60" w:after="6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3C037417" w:rsidR="001C215B" w:rsidRPr="00A26FE6" w:rsidRDefault="001C215B" w:rsidP="001C215B">
      <w:pPr>
        <w:pStyle w:val="Legenda"/>
        <w:keepNext/>
        <w:rPr>
          <w:color w:val="auto"/>
        </w:rPr>
      </w:pPr>
      <w:r w:rsidRPr="00A26FE6">
        <w:rPr>
          <w:color w:val="auto"/>
        </w:rPr>
        <w:t xml:space="preserve">Tabela 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STYLEREF 1 \s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C</w:t>
      </w:r>
      <w:r w:rsidRPr="00A26FE6">
        <w:rPr>
          <w:noProof/>
          <w:color w:val="auto"/>
        </w:rPr>
        <w:fldChar w:fldCharType="end"/>
      </w:r>
      <w:r w:rsidR="006A64C5" w:rsidRPr="00A26FE6">
        <w:rPr>
          <w:color w:val="auto"/>
        </w:rPr>
        <w:t>.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SEQ Tabela \* ARABIC \s 1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1</w:t>
      </w:r>
      <w:r w:rsidRPr="00A26FE6">
        <w:rPr>
          <w:noProof/>
          <w:color w:val="auto"/>
        </w:rPr>
        <w:fldChar w:fldCharType="end"/>
      </w:r>
      <w:r w:rsidRPr="00A26FE6">
        <w:rPr>
          <w:color w:val="auto"/>
        </w:rPr>
        <w:t xml:space="preserve"> Dane osoby kontaktowej ze strony </w:t>
      </w:r>
      <w:r w:rsidR="79F39EF7" w:rsidRPr="00A26FE6">
        <w:rPr>
          <w:color w:val="auto"/>
        </w:rPr>
        <w:t>Wykonawc</w:t>
      </w:r>
      <w:r w:rsidRPr="00A26FE6">
        <w:rPr>
          <w:color w:val="auto"/>
        </w:rPr>
        <w:t>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FFFE518" w14:textId="3D260CD8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853605A" w14:textId="0927BF83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6BDC477" w14:textId="0E29C607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B4F5C1C" w14:textId="647EA17A" w:rsidR="00DB0580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AD2CA6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5A0E52A5" w14:textId="4046EDCB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3548266A" w:rsidR="00EC439A" w:rsidRDefault="00EC439A" w:rsidP="00EC439A"/>
    <w:p w14:paraId="05897EF5" w14:textId="1581501D" w:rsidR="00AD2CA6" w:rsidRDefault="00AD2CA6" w:rsidP="00B40C3F"/>
    <w:p w14:paraId="10056FF8" w14:textId="78CA6327" w:rsidR="00F76839" w:rsidRDefault="00F76839" w:rsidP="00B40C3F"/>
    <w:p w14:paraId="1CB7926B" w14:textId="1F2BF529" w:rsidR="00F76839" w:rsidRPr="00B40C3F" w:rsidRDefault="00CC564D" w:rsidP="00CC564D">
      <w:r>
        <w:br w:type="page"/>
      </w:r>
    </w:p>
    <w:p w14:paraId="1415C4CC" w14:textId="6143B17C" w:rsidR="00DE1624" w:rsidRDefault="005A387B" w:rsidP="002E40C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7CFCBCC6" w14:textId="77777777" w:rsidR="002E40C4" w:rsidRPr="002E40C4" w:rsidRDefault="002E40C4" w:rsidP="002E40C4"/>
    <w:p w14:paraId="7F409F33" w14:textId="47D1D6F0" w:rsidR="00DE1624" w:rsidRDefault="00DE1624" w:rsidP="6E0897F6">
      <w:pPr>
        <w:jc w:val="both"/>
        <w:rPr>
          <w:i/>
          <w:iCs/>
          <w:sz w:val="20"/>
          <w:szCs w:val="20"/>
        </w:rPr>
      </w:pPr>
      <w:r w:rsidRPr="6E0897F6">
        <w:rPr>
          <w:i/>
          <w:iCs/>
          <w:sz w:val="20"/>
          <w:szCs w:val="20"/>
        </w:rPr>
        <w:t xml:space="preserve">Uwaga! </w:t>
      </w:r>
      <w:r w:rsidR="79F39EF7" w:rsidRPr="6E0897F6">
        <w:rPr>
          <w:i/>
          <w:iCs/>
          <w:sz w:val="20"/>
          <w:szCs w:val="20"/>
        </w:rPr>
        <w:t>W</w:t>
      </w:r>
      <w:r w:rsidR="52E79243" w:rsidRPr="6E0897F6">
        <w:rPr>
          <w:i/>
          <w:iCs/>
          <w:sz w:val="20"/>
          <w:szCs w:val="20"/>
        </w:rPr>
        <w:t>nioskodawca</w:t>
      </w:r>
      <w:r w:rsidRPr="6E0897F6">
        <w:rPr>
          <w:i/>
          <w:iCs/>
          <w:sz w:val="20"/>
          <w:szCs w:val="20"/>
        </w:rPr>
        <w:t xml:space="preserve"> musi określić w Tabeli D.1 </w:t>
      </w:r>
      <w:r w:rsidR="4C10E4CE" w:rsidRPr="6E0897F6">
        <w:rPr>
          <w:i/>
          <w:iCs/>
          <w:sz w:val="20"/>
          <w:szCs w:val="20"/>
        </w:rPr>
        <w:t xml:space="preserve">i Tabeli D.2 </w:t>
      </w:r>
      <w:r w:rsidRPr="6E0897F6">
        <w:rPr>
          <w:i/>
          <w:iCs/>
          <w:sz w:val="20"/>
          <w:szCs w:val="20"/>
        </w:rPr>
        <w:t xml:space="preserve">spełnienie Wymagań Obligatoryjnych, stawianych </w:t>
      </w:r>
      <w:r w:rsidR="00471D99" w:rsidRPr="6E0897F6">
        <w:rPr>
          <w:i/>
          <w:iCs/>
          <w:sz w:val="20"/>
          <w:szCs w:val="20"/>
        </w:rPr>
        <w:t xml:space="preserve">opracowywanego Systemowi </w:t>
      </w:r>
      <w:r w:rsidR="00DA1E6A">
        <w:rPr>
          <w:sz w:val="20"/>
          <w:szCs w:val="20"/>
        </w:rPr>
        <w:t xml:space="preserve">do </w:t>
      </w:r>
      <w:r w:rsidR="00471D99" w:rsidRPr="6E0897F6">
        <w:rPr>
          <w:i/>
          <w:iCs/>
          <w:sz w:val="20"/>
          <w:szCs w:val="20"/>
        </w:rPr>
        <w:t>retencjonowania i oczyszczania wody deszczowej</w:t>
      </w:r>
      <w:r w:rsidR="00B77A5E">
        <w:rPr>
          <w:i/>
          <w:iCs/>
          <w:sz w:val="20"/>
          <w:szCs w:val="20"/>
        </w:rPr>
        <w:t>,</w:t>
      </w:r>
      <w:r w:rsidR="00471D99" w:rsidRPr="6E0897F6">
        <w:rPr>
          <w:i/>
          <w:iCs/>
          <w:sz w:val="20"/>
          <w:szCs w:val="20"/>
        </w:rPr>
        <w:t xml:space="preserve"> </w:t>
      </w:r>
      <w:r w:rsidRPr="6E0897F6">
        <w:rPr>
          <w:i/>
          <w:iCs/>
          <w:sz w:val="20"/>
          <w:szCs w:val="20"/>
        </w:rPr>
        <w:t xml:space="preserve">opisanych szczegółowo w Załączniku nr 1 do Regulaminu. </w:t>
      </w:r>
      <w:r w:rsidR="79F39EF7" w:rsidRPr="6E0897F6">
        <w:rPr>
          <w:i/>
          <w:iCs/>
          <w:sz w:val="20"/>
          <w:szCs w:val="20"/>
        </w:rPr>
        <w:t>Wykonawc</w:t>
      </w:r>
      <w:r w:rsidRPr="6E0897F6">
        <w:rPr>
          <w:i/>
          <w:iCs/>
          <w:sz w:val="20"/>
          <w:szCs w:val="20"/>
        </w:rPr>
        <w:t>a zobligowany jest do wpisania w Tabeli D.1</w:t>
      </w:r>
      <w:r w:rsidR="716A9FC9" w:rsidRPr="6E0897F6">
        <w:rPr>
          <w:i/>
          <w:iCs/>
          <w:sz w:val="20"/>
          <w:szCs w:val="20"/>
        </w:rPr>
        <w:t xml:space="preserve"> i D.2</w:t>
      </w:r>
      <w:r w:rsidRPr="6E0897F6">
        <w:rPr>
          <w:i/>
          <w:iCs/>
          <w:sz w:val="20"/>
          <w:szCs w:val="20"/>
        </w:rPr>
        <w:t xml:space="preserve"> w kolumnie „Spełnienie wymagania” frazy </w:t>
      </w:r>
      <w:r w:rsidRPr="6E0897F6">
        <w:rPr>
          <w:b/>
          <w:bCs/>
          <w:i/>
          <w:iCs/>
          <w:sz w:val="20"/>
          <w:szCs w:val="20"/>
        </w:rPr>
        <w:t>„Spełniam”</w:t>
      </w:r>
      <w:r w:rsidRPr="6E0897F6">
        <w:rPr>
          <w:i/>
          <w:iCs/>
          <w:sz w:val="20"/>
          <w:szCs w:val="20"/>
        </w:rPr>
        <w:t xml:space="preserve"> w przypadku deklaracji spełnienia określonego wymagania lub </w:t>
      </w:r>
      <w:r w:rsidRPr="6E0897F6">
        <w:rPr>
          <w:b/>
          <w:bCs/>
          <w:i/>
          <w:iCs/>
          <w:sz w:val="20"/>
          <w:szCs w:val="20"/>
        </w:rPr>
        <w:t>„Nie spełniam”</w:t>
      </w:r>
      <w:r w:rsidRPr="6E0897F6">
        <w:rPr>
          <w:i/>
          <w:iCs/>
          <w:sz w:val="20"/>
          <w:szCs w:val="20"/>
        </w:rPr>
        <w:t xml:space="preserve"> w przypadku braku deklaracji spełnienia określonego wymagania. </w:t>
      </w:r>
      <w:del w:id="1" w:author="Autor">
        <w:r w:rsidRPr="6E0897F6" w:rsidDel="005D05E0">
          <w:rPr>
            <w:i/>
            <w:iCs/>
            <w:sz w:val="20"/>
            <w:szCs w:val="20"/>
          </w:rPr>
          <w:delText xml:space="preserve">Jednocześnie w kolumnie „Uwagi” </w:delText>
        </w:r>
        <w:r w:rsidR="79F39EF7" w:rsidRPr="6E0897F6" w:rsidDel="005D05E0">
          <w:rPr>
            <w:i/>
            <w:iCs/>
            <w:sz w:val="20"/>
            <w:szCs w:val="20"/>
          </w:rPr>
          <w:delText>W</w:delText>
        </w:r>
        <w:r w:rsidR="1064B14C" w:rsidRPr="6E0897F6" w:rsidDel="005D05E0">
          <w:rPr>
            <w:i/>
            <w:iCs/>
            <w:sz w:val="20"/>
            <w:szCs w:val="20"/>
          </w:rPr>
          <w:delText>nioskodawca</w:delText>
        </w:r>
        <w:r w:rsidRPr="6E0897F6" w:rsidDel="005D05E0">
          <w:rPr>
            <w:i/>
            <w:iCs/>
            <w:sz w:val="20"/>
            <w:szCs w:val="20"/>
          </w:rPr>
          <w:delText xml:space="preserve"> może (lecz nie musi) wpisać swoje uwagi odnośnie spełniania lub niespełniania danego </w:delText>
        </w:r>
        <w:r w:rsidR="0044795C" w:rsidRPr="6E0897F6" w:rsidDel="005D05E0">
          <w:rPr>
            <w:i/>
            <w:iCs/>
            <w:sz w:val="20"/>
            <w:szCs w:val="20"/>
          </w:rPr>
          <w:delText>W</w:delText>
        </w:r>
        <w:r w:rsidR="4DA603EE" w:rsidRPr="6E0897F6" w:rsidDel="005D05E0">
          <w:rPr>
            <w:i/>
            <w:iCs/>
            <w:sz w:val="20"/>
            <w:szCs w:val="20"/>
          </w:rPr>
          <w:delText>ymagania</w:delText>
        </w:r>
        <w:r w:rsidRPr="6E0897F6" w:rsidDel="005D05E0">
          <w:rPr>
            <w:i/>
            <w:iCs/>
            <w:sz w:val="20"/>
            <w:szCs w:val="20"/>
          </w:rPr>
          <w:delText>.</w:delText>
        </w:r>
      </w:del>
    </w:p>
    <w:p w14:paraId="14DC515F" w14:textId="67F2E776" w:rsidR="00DE1624" w:rsidRPr="00F76839" w:rsidRDefault="0044795C" w:rsidP="00F76839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 xml:space="preserve">Wnioskodawca dla Wymagań </w:t>
      </w:r>
      <w:r w:rsidRPr="00F76839">
        <w:rPr>
          <w:i/>
          <w:iCs/>
          <w:sz w:val="20"/>
          <w:szCs w:val="20"/>
          <w:u w:val="single"/>
        </w:rPr>
        <w:t xml:space="preserve">Obligatoryjnych nr </w:t>
      </w:r>
      <w:r w:rsidR="00FE386B" w:rsidRPr="00F76839">
        <w:rPr>
          <w:i/>
          <w:iCs/>
          <w:sz w:val="20"/>
          <w:szCs w:val="20"/>
          <w:u w:val="single"/>
        </w:rPr>
        <w:t>1</w:t>
      </w:r>
      <w:r w:rsidRPr="00F76839">
        <w:rPr>
          <w:i/>
          <w:iCs/>
          <w:sz w:val="20"/>
          <w:szCs w:val="20"/>
          <w:u w:val="single"/>
        </w:rPr>
        <w:t>.</w:t>
      </w:r>
      <w:r w:rsidR="00654801">
        <w:rPr>
          <w:i/>
          <w:iCs/>
          <w:sz w:val="20"/>
          <w:szCs w:val="20"/>
          <w:u w:val="single"/>
        </w:rPr>
        <w:t>8</w:t>
      </w:r>
      <w:r w:rsidR="00FE386B" w:rsidRPr="00F76839">
        <w:rPr>
          <w:i/>
          <w:iCs/>
          <w:sz w:val="20"/>
          <w:szCs w:val="20"/>
          <w:u w:val="single"/>
        </w:rPr>
        <w:t>, 1.</w:t>
      </w:r>
      <w:r w:rsidR="00654801">
        <w:rPr>
          <w:i/>
          <w:iCs/>
          <w:sz w:val="20"/>
          <w:szCs w:val="20"/>
          <w:u w:val="single"/>
        </w:rPr>
        <w:t>9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1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3</w:t>
      </w:r>
      <w:r w:rsidR="00FE386B" w:rsidRPr="00F76839">
        <w:rPr>
          <w:i/>
          <w:iCs/>
          <w:sz w:val="20"/>
          <w:szCs w:val="20"/>
          <w:u w:val="single"/>
        </w:rPr>
        <w:t xml:space="preserve"> </w:t>
      </w:r>
      <w:r w:rsidRPr="00F76839">
        <w:rPr>
          <w:i/>
          <w:iCs/>
          <w:sz w:val="20"/>
          <w:szCs w:val="20"/>
          <w:u w:val="single"/>
        </w:rPr>
        <w:t>w Tabeli</w:t>
      </w:r>
      <w:r w:rsidRPr="0044795C">
        <w:rPr>
          <w:i/>
          <w:iCs/>
          <w:sz w:val="20"/>
          <w:szCs w:val="20"/>
          <w:u w:val="single"/>
        </w:rPr>
        <w:t xml:space="preserve"> D.</w:t>
      </w:r>
      <w:r w:rsidR="002664A4">
        <w:rPr>
          <w:i/>
          <w:iCs/>
          <w:sz w:val="20"/>
          <w:szCs w:val="20"/>
          <w:u w:val="single"/>
        </w:rPr>
        <w:t>1</w:t>
      </w:r>
      <w:r w:rsidR="002664A4" w:rsidRPr="0044795C"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musi wpisać uzasadnienia spełnienia ww. Wymagań.</w:t>
      </w:r>
    </w:p>
    <w:p w14:paraId="1AA09797" w14:textId="5994F373" w:rsidR="00E51364" w:rsidRPr="00DE5376" w:rsidRDefault="00E51364" w:rsidP="56C60B51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BD59F0" w:rsidRPr="00DE5376">
        <w:rPr>
          <w:i/>
          <w:iCs/>
          <w:sz w:val="18"/>
          <w:szCs w:val="18"/>
        </w:rPr>
        <w:t>D</w:t>
      </w:r>
      <w:r w:rsidRPr="00DE5376">
        <w:rPr>
          <w:i/>
          <w:iCs/>
          <w:sz w:val="18"/>
          <w:szCs w:val="18"/>
        </w:rPr>
        <w:t>.</w:t>
      </w:r>
      <w:r w:rsidR="00BD59F0" w:rsidRPr="00DE5376">
        <w:rPr>
          <w:i/>
          <w:iCs/>
          <w:sz w:val="18"/>
          <w:szCs w:val="18"/>
        </w:rPr>
        <w:t>1</w:t>
      </w:r>
      <w:r w:rsidRPr="00DE5376">
        <w:rPr>
          <w:i/>
          <w:iCs/>
          <w:sz w:val="18"/>
          <w:szCs w:val="18"/>
        </w:rPr>
        <w:t xml:space="preserve"> </w:t>
      </w:r>
      <w:r w:rsidR="00471D99" w:rsidRPr="00DE5376">
        <w:rPr>
          <w:rFonts w:cstheme="minorHAnsi"/>
          <w:i/>
          <w:iCs/>
          <w:sz w:val="18"/>
          <w:szCs w:val="18"/>
        </w:rPr>
        <w:t xml:space="preserve">Wymagania Obligatoryjne stawiane opracowywanemu „Systemowi do retencjonowania i oczyszczania wody deszczowej” dla </w:t>
      </w:r>
      <w:r w:rsidR="00482022" w:rsidRPr="00DE5376">
        <w:rPr>
          <w:rFonts w:cstheme="minorHAnsi"/>
          <w:i/>
          <w:iCs/>
          <w:sz w:val="18"/>
          <w:szCs w:val="18"/>
        </w:rPr>
        <w:t>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471D99" w:rsidRPr="00DC0CAF" w14:paraId="75AADDA1" w14:textId="77777777" w:rsidTr="4BDB1700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DF0C6" w14:textId="4EBD138C" w:rsidR="00471D99" w:rsidRPr="00DC0CAF" w:rsidRDefault="00471D99" w:rsidP="00DA1E6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5EAE44EE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55383" w14:textId="03D4EE15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A35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bookmarkStart w:id="2" w:name="RANGE!B2:D6"/>
            <w:r w:rsidRPr="00C74342">
              <w:rPr>
                <w:b/>
                <w:szCs w:val="20"/>
              </w:rPr>
              <w:t>Kategoria</w:t>
            </w:r>
            <w:bookmarkEnd w:id="2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3A61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391A2F" w14:textId="0D788DDE" w:rsidR="00FB5059" w:rsidRPr="00C74342" w:rsidRDefault="00FB5059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D95800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73FB7" w14:textId="77777777" w:rsidR="00FB5059" w:rsidRPr="00065197" w:rsidRDefault="00FB5059" w:rsidP="006F0CF7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446D7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E8D81" w14:textId="7837900A" w:rsidR="00FB5059" w:rsidRPr="00065197" w:rsidRDefault="00FB5059" w:rsidP="00471D9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Ogólne przeznaczenie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8A18" w14:textId="745BE0EC" w:rsidR="00FB5059" w:rsidRPr="00DC0CAF" w:rsidRDefault="00FB5059" w:rsidP="2C4532C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3184601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D670E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76E1C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802E9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4EEB" w14:textId="7A9E0E70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FF7ADE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74093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28A9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5AC65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55E2" w14:textId="05CE4DCF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B60773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E0A61" w14:textId="7F6393D5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0F50B" w14:textId="7961285D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7D9D" w14:textId="7E3780F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AE99A" w14:textId="3A006BD7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DB3B89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247B1" w14:textId="092C25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54B70" w14:textId="1F565F5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BBE2A" w14:textId="325B923F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0E7A" w14:textId="2836C10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D6571E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C2BB" w14:textId="4827C87A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083BC" w14:textId="4F944148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A8A40" w14:textId="7E0640F1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9880F" w14:textId="10C39609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E40A00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8011" w14:textId="1AFE1D6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E677" w14:textId="23DF2CE4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F3859" w14:textId="25734C5D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BBAF9" w14:textId="7AFCAE4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49C7D1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83693" w14:textId="7BDA165F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24B9D" w14:textId="43C9F31B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BB84D" w14:textId="53453FA2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4C1B" w14:textId="3A28A675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333B4" w:rsidRPr="00DC0CAF" w14:paraId="09495C38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F51BF" w14:textId="09E68C00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88549C0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doboru elementów Systemu w zależności od wielkości Powierzchni Spływu oraz liczby Użytkowników,  </w:t>
            </w:r>
          </w:p>
          <w:p w14:paraId="7C6AF408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doboru wielkości Systemu dla Demonstratora A Budynku Jednorodzinnego oraz Demonstratora B Budynku Szkoły. </w:t>
            </w:r>
          </w:p>
          <w:p w14:paraId="0EDB2C90" w14:textId="77777777" w:rsidR="00A333B4" w:rsidRPr="00DC0CAF" w:rsidRDefault="00A333B4" w:rsidP="00A333B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519057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A86F3" w14:textId="07137CC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7DBCA" w14:textId="2FBB52C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7A11C" w14:textId="4EEE021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109C2" w14:textId="54137F60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3ED36F91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AA1B6" w14:textId="77777777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C3DC43C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konfigurowania Systemu dla budynków istniejących, </w:t>
            </w:r>
          </w:p>
          <w:p w14:paraId="389DEC3E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sposobu konfigurowania Systemu bez funkcji dostarczania wody W1, W2, W3, W4, </w:t>
            </w:r>
          </w:p>
          <w:p w14:paraId="1D7CD414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>opis sposobu konfigurowania Systemu bez odprowadzania z budynku odrębnie wody kanalizacyjnej K1.</w:t>
            </w:r>
          </w:p>
          <w:p w14:paraId="3BA4DD88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057E79F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F40BC" w14:textId="5A37743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33F05" w14:textId="40637A6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56AAB" w14:textId="1BD24EC6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02F2B" w14:textId="66263B6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9235E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80316" w14:textId="0C618D4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B405B" w14:textId="435BA0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0A2F8" w14:textId="6E24BA6C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8D4A" w14:textId="4FAE20A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6E3D10E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43333" w14:textId="2B77B9A3" w:rsidR="006E351F" w:rsidRPr="0017063C" w:rsidRDefault="0017063C" w:rsidP="0006519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 xml:space="preserve">pełnienia Wymagania Obligatoryjnego zawierające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opis sposobu pomiaru p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arametrów jakości wody W1, W2 uwzględniający następujące parametry: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pH,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mętność,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BZT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vertAlign w:val="subscript"/>
                <w:lang w:eastAsia="pl-PL"/>
              </w:rPr>
              <w:t>5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zawiesina ogólna.</w:t>
            </w:r>
          </w:p>
        </w:tc>
      </w:tr>
      <w:tr w:rsidR="00FB5059" w:rsidRPr="00DC0CAF" w14:paraId="1883573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20FC9" w14:textId="59F51DB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46D0F" w14:textId="2D2EFB5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8A686" w14:textId="1210BFC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3A23" w14:textId="0926789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6104C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A530" w14:textId="24756D5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CB80" w14:textId="7E6CF5D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B5A8" w14:textId="279A7A4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255B" w14:textId="4DB6801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1DBC20C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C737" w14:textId="77777777" w:rsidR="00FE2B55" w:rsidRDefault="00FE2B55" w:rsidP="00FE2B5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3BCE46C4" w14:textId="5CBCE7EA" w:rsidR="006E351F" w:rsidRPr="00DC0CAF" w:rsidRDefault="006E351F" w:rsidP="4BDB1700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rStyle w:val="Domylnaczcionkaakapitu1"/>
                <w:rFonts w:cstheme="minorBidi"/>
                <w:i/>
                <w:iCs/>
                <w:color w:val="000000" w:themeColor="text1"/>
                <w:lang w:eastAsia="pl-PL"/>
              </w:rPr>
              <w:t xml:space="preserve">wskazanie źródła pochodzenia wody W1 w Systemie (woda może pochodzić z wody deszczowej D1 lub/i wody wodociągowej W0), </w:t>
            </w:r>
          </w:p>
          <w:p w14:paraId="737D99C7" w14:textId="77777777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opis sposobu oczyszczania wody D1 do standardu wody W1 (jeśli występuje),</w:t>
            </w:r>
          </w:p>
          <w:p w14:paraId="3481598F" w14:textId="05A5E04B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zapewnienia stałej jakości wody W1 pochodzącej z uzdatnionej wody </w:t>
            </w:r>
            <w:r w:rsidR="00175114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deszczowej D1 (jeśli występuje).</w:t>
            </w:r>
          </w:p>
          <w:p w14:paraId="7AC975E1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220E5FA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6016F" w14:textId="695D72B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1D02B" w14:textId="349AE03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0173" w14:textId="004B581E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70D5" w14:textId="5BA9807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9063B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5B072" w14:textId="28B73E57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E5B3" w14:textId="349894F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C73E" w14:textId="6580206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BB32" w14:textId="625A107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4F7C85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DB1A8" w14:textId="37292634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53587" w14:textId="5C97B2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3810" w14:textId="7F6827BF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034D5" w14:textId="656964C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63AE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8558" w14:textId="14AC263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6A79" w14:textId="42AD923A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54DD7" w14:textId="59C9BD2D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F3F90" w14:textId="1D7871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9244E8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E5D40" w14:textId="70F508B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C416E" w14:textId="17CF8195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7095A" w14:textId="41DA590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09FF" w14:textId="73481FC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B0729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4A705" w14:textId="3F58F245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843D5" w14:textId="0EAAE1B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F1420" w14:textId="666D21E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Czas Użytkowania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60CD" w14:textId="6BDC7CFC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60D232A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9B838" w14:textId="3D3DDF8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0540" w14:textId="6237765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F37F9" w14:textId="03BA7FA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Zamarzanie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94B1" w14:textId="607D1F0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39CE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7DC44" w14:textId="0DEE108F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CD55" w14:textId="04C4CD64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0B4C" w14:textId="24BED56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Bezodorowość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51030D0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9C646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98939" w14:textId="28BA96F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16BE" w14:textId="0D08359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F31FD" w14:textId="480D6D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EC870" w14:textId="1B91CC0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56953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3A218" w14:textId="7636D2A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E7026" w14:textId="0EFDC26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13E57" w14:textId="63F406B8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167D" w14:textId="12AD91F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6ED8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68C90" w14:textId="7B6B628B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2B48" w14:textId="381767E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4120" w14:textId="462880C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2D3" w14:textId="5D774726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ECC12D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1AC9" w14:textId="77D8BA91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04D1D" w14:textId="74FA8A4B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B1EEF" w14:textId="1AE1AB9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D165" w14:textId="091540E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952D92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C4F7" w14:textId="6514573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0D26" w14:textId="4A985CF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54758" w14:textId="5E806A0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7277E" w14:textId="0E4A047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501C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07DFD" w14:textId="4696EA3C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E12D3" w14:textId="5233B4D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5002C" w14:textId="7F70E59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B531" w14:textId="6C255F6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132B2F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2BD77" w14:textId="34101C4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B306E" w14:textId="24AE7E8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E09F" w14:textId="2924912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28A3" w14:textId="0026F02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A5649D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82E42" w14:textId="29F6193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635F" w14:textId="55386DE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7F6FC" w14:textId="08756E1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Aplikacja Mobilna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E022C" w14:textId="3DBB81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C915E3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CBB76" w14:textId="4BA93488" w:rsidR="00FB5059" w:rsidRPr="00DC0CAF" w:rsidRDefault="00FB5059" w:rsidP="00101704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9AB3" w14:textId="57235CD5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B902E" w14:textId="2B21D87F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71C9C" w14:textId="1E41C771" w:rsidR="00FB5059" w:rsidRPr="00DC0CAF" w:rsidRDefault="00FB5059" w:rsidP="001017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7A42B3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4D399" w14:textId="36C5083E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39E5" w14:textId="34625A7D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F190" w14:textId="322473F9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E2592" w14:textId="1C2054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9B3599E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A4994" w14:textId="658FD9C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56486" w14:textId="3C362F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E0D2D" w14:textId="7AE20B3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F0158" w14:textId="5BCE926E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5E8E49BB" w14:textId="2D75BD62" w:rsidR="00DE1624" w:rsidRDefault="00DE1624" w:rsidP="70A62EBD"/>
    <w:p w14:paraId="2316FC2D" w14:textId="4311BD5A" w:rsidR="00FB5059" w:rsidRPr="00DE5376" w:rsidRDefault="00FB5059" w:rsidP="00FB5059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>Tabela D.</w:t>
      </w:r>
      <w:r>
        <w:rPr>
          <w:i/>
          <w:iCs/>
          <w:sz w:val="18"/>
          <w:szCs w:val="18"/>
        </w:rPr>
        <w:t>2</w:t>
      </w:r>
      <w:r w:rsidRPr="00DE5376">
        <w:rPr>
          <w:i/>
          <w:iCs/>
          <w:sz w:val="18"/>
          <w:szCs w:val="18"/>
        </w:rPr>
        <w:t xml:space="preserve"> </w:t>
      </w:r>
      <w:r w:rsidRPr="00DE5376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FB5059" w:rsidRPr="00DC0CAF" w14:paraId="60563414" w14:textId="77777777" w:rsidTr="00856B5D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51367" w14:textId="77777777" w:rsidR="00FB5059" w:rsidRPr="00DC0CAF" w:rsidRDefault="00FB5059" w:rsidP="00856B5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4ADFA691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BF0D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6431E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Kategoria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9B73C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D26E55" w14:textId="54830813" w:rsidR="00FB5059" w:rsidRPr="00C74342" w:rsidRDefault="00FB5059" w:rsidP="00FB505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A40525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5F3E7" w14:textId="28519D3A" w:rsidR="00FB5059" w:rsidRPr="00065197" w:rsidRDefault="00FB5059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959F" w14:textId="500C2A46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AD125" w14:textId="14E533EA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82AF" w14:textId="77777777" w:rsidR="00FB5059" w:rsidRPr="00DC0CAF" w:rsidRDefault="00FB5059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18EF1C6A" w14:textId="575443F2" w:rsidR="00FB5059" w:rsidRDefault="00FB5059" w:rsidP="70A62EBD"/>
    <w:p w14:paraId="56BF76B3" w14:textId="17FE474D" w:rsidR="00FB5059" w:rsidRDefault="00FB5059">
      <w:r>
        <w:br w:type="page"/>
      </w:r>
    </w:p>
    <w:p w14:paraId="5ECC881A" w14:textId="0EBBDF1F" w:rsidR="00482022" w:rsidRPr="00DE5376" w:rsidRDefault="00482022" w:rsidP="6E0897F6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lastRenderedPageBreak/>
        <w:t>Tabela D.</w:t>
      </w:r>
      <w:r w:rsidR="00FB5059">
        <w:rPr>
          <w:i/>
          <w:iCs/>
          <w:sz w:val="18"/>
          <w:szCs w:val="18"/>
        </w:rPr>
        <w:t>3</w:t>
      </w:r>
      <w:r w:rsidRPr="00DE5376">
        <w:rPr>
          <w:i/>
          <w:iCs/>
          <w:sz w:val="18"/>
          <w:szCs w:val="18"/>
        </w:rPr>
        <w:t xml:space="preserve"> Wymagania Obligatoryjne stawiane opracowywanemu „Systemowi do retencjonowania i oczyszczania wody deszczowej” dla Demonstr</w:t>
      </w:r>
      <w:r w:rsidR="00E212A1" w:rsidRPr="00DE5376">
        <w:rPr>
          <w:i/>
          <w:iCs/>
          <w:sz w:val="18"/>
          <w:szCs w:val="18"/>
        </w:rPr>
        <w:t>atora A Budynku Jednorodzinnego</w:t>
      </w: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27"/>
      </w:tblGrid>
      <w:tr w:rsidR="00482022" w:rsidRPr="00DC0CAF" w14:paraId="68C04D51" w14:textId="77777777" w:rsidTr="00A5693F">
        <w:trPr>
          <w:trHeight w:val="736"/>
          <w:tblHeader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C7924" w14:textId="17062423" w:rsidR="00482022" w:rsidRPr="00DC0CAF" w:rsidRDefault="00482022" w:rsidP="00E212A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617765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>w Demonstratorze</w:t>
            </w:r>
            <w:r w:rsidR="00DC0CAF"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A Budynku Jednorodzinnego</w:t>
            </w:r>
          </w:p>
        </w:tc>
      </w:tr>
      <w:tr w:rsidR="00AD0A01" w:rsidRPr="00DC0CAF" w14:paraId="4A587E8E" w14:textId="77777777" w:rsidTr="00003A2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0434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085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D0BEE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132D9" w14:textId="786645C7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06EECC4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F19E" w14:textId="2A206A88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100AE" w14:textId="4D97479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3FB95" w14:textId="6F0F75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B83DF" w14:textId="7EDD629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B2D806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F26C5" w14:textId="2281CA5E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13C8" w14:textId="68B61F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ACAF" w14:textId="3F28A9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394A" w14:textId="45105C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A0AA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3FC48" w14:textId="69AD9CF3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24293" w14:textId="2DDD2B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0FB50" w14:textId="1601188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7FC3" w14:textId="3962C83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2660546E" w14:textId="77777777" w:rsidTr="008B41E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301D" w14:textId="652921A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AC9A4" w14:textId="18E7ABC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64AC8" w14:textId="4317AB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91B9" w14:textId="4AA4793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83D6178" w14:textId="77777777" w:rsidTr="00B02E6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3C93D" w14:textId="57C26FED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C1BBA" w14:textId="0AB5AE83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07DFE" w14:textId="7E1AEB8B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AD84" w14:textId="4071A4FF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BAA41DC" w14:textId="77777777" w:rsidTr="00B235B0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FB22" w14:textId="1CF17C90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F0638" w14:textId="76F49A6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E5507" w14:textId="69CB2D7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091" w14:textId="6C7E257A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30CF56" w14:textId="77777777" w:rsidTr="00CE2B05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D950C" w14:textId="15F1C21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DE94" w14:textId="20D5225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98D9" w14:textId="329C966F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B6F0" w14:textId="15B5AB8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C85D7C" w14:textId="77777777" w:rsidTr="00284061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EC7EB" w14:textId="7738064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2.8A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86C9F" w14:textId="2B9315E2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BE46D" w14:textId="3C43F6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11E68" w14:textId="125F47F7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1CEE5792" w14:textId="77777777" w:rsidTr="004F36F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CEE2" w14:textId="7386E4BF" w:rsidR="00AD0A01" w:rsidRPr="00FB5059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58194" w14:textId="61A08F1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8DD90" w14:textId="32C0B53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97DA" w14:textId="07262D4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991847C" w14:textId="77777777" w:rsidTr="00945E7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3837B" w14:textId="5094CE49" w:rsidR="00AD0A01" w:rsidRPr="00FB5059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7E272" w14:textId="6DF73AE6" w:rsidR="00AD0A01" w:rsidRPr="00FB5059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044E" w14:textId="4F64470C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8121" w14:textId="4B1C707E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71220D31" w14:textId="40416EE8" w:rsidR="00482022" w:rsidRDefault="00482022" w:rsidP="70A62EBD"/>
    <w:p w14:paraId="2479508D" w14:textId="5592C1DE" w:rsidR="00DC0CAF" w:rsidRPr="00CB602B" w:rsidRDefault="00DC0CAF" w:rsidP="00DC0CAF">
      <w:pPr>
        <w:jc w:val="both"/>
        <w:rPr>
          <w:i/>
          <w:iCs/>
          <w:sz w:val="18"/>
          <w:szCs w:val="18"/>
        </w:rPr>
      </w:pPr>
      <w:r w:rsidRPr="00CB602B">
        <w:rPr>
          <w:i/>
          <w:iCs/>
          <w:sz w:val="18"/>
          <w:szCs w:val="18"/>
        </w:rPr>
        <w:t>Tabela D.</w:t>
      </w:r>
      <w:r w:rsidR="00FB5059">
        <w:rPr>
          <w:i/>
          <w:iCs/>
          <w:sz w:val="18"/>
          <w:szCs w:val="18"/>
        </w:rPr>
        <w:t>4</w:t>
      </w:r>
      <w:r w:rsidRPr="00CB602B">
        <w:rPr>
          <w:i/>
          <w:iCs/>
          <w:sz w:val="18"/>
          <w:szCs w:val="18"/>
        </w:rPr>
        <w:t xml:space="preserve"> </w:t>
      </w:r>
      <w:r w:rsidRPr="00CB602B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Demonstratora B Budynku Szkoły</w:t>
      </w:r>
    </w:p>
    <w:tbl>
      <w:tblPr>
        <w:tblW w:w="90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38"/>
      </w:tblGrid>
      <w:tr w:rsidR="00DC0CAF" w:rsidRPr="00DC0CAF" w14:paraId="68C1D8D0" w14:textId="77777777" w:rsidTr="00A949B4">
        <w:trPr>
          <w:trHeight w:val="340"/>
          <w:tblHeader/>
          <w:jc w:val="center"/>
        </w:trPr>
        <w:tc>
          <w:tcPr>
            <w:tcW w:w="9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26176" w14:textId="6277490A" w:rsidR="00DC0CAF" w:rsidRPr="00DC0CAF" w:rsidRDefault="00DC0CAF" w:rsidP="00CB602B">
            <w:pPr>
              <w:spacing w:before="40" w:after="4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3C1CE4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 Demonstratorze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Budynku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Szkoły</w:t>
            </w:r>
          </w:p>
        </w:tc>
      </w:tr>
      <w:tr w:rsidR="00AD0A01" w:rsidRPr="00DC0CAF" w14:paraId="641C8E0C" w14:textId="77777777" w:rsidTr="0082388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7817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DE31C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63D6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D38EDE" w14:textId="7CEA4B20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AD0A01" w:rsidRPr="00DC0CAF" w14:paraId="01A22938" w14:textId="77777777" w:rsidTr="004E3704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2536D" w14:textId="56B16AC9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75A1C" w14:textId="144D1B89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Demonstrator </w:t>
            </w:r>
            <w:r>
              <w:rPr>
                <w:color w:val="000000"/>
                <w:szCs w:val="20"/>
                <w:lang w:eastAsia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8B206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4C5B8" w14:textId="4F27FD3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62071A" w14:textId="77777777" w:rsidTr="006271F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4091C" w14:textId="29BB0AC5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E40C1" w14:textId="5092E044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94A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D75ED" w14:textId="35EE2C25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3EAA788" w14:textId="77777777" w:rsidTr="00E5758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7298B" w14:textId="0ADE5B5B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17CB6" w14:textId="32E74E9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0E79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42D4D" w14:textId="0722E49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7F9CE5" w14:textId="77777777" w:rsidTr="00B23E5C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9EDF6" w14:textId="122BBAE3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AE33E" w14:textId="7F7CF07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C7228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B208" w14:textId="1E07435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20B1B9C" w14:textId="77777777" w:rsidTr="002C668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2DBAE" w14:textId="43E9045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578F" w14:textId="665E2A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EF60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3D1C" w14:textId="79350B2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C12312E" w14:textId="77777777" w:rsidTr="00800ED8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F119B" w14:textId="3018058B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32A4C" w14:textId="33F578C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67EC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9A37F" w14:textId="1FFE04F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4BBF905D" w14:textId="77777777" w:rsidTr="003E5D8F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576DF" w14:textId="3DB2837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E1598" w14:textId="3371B61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0DC1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8C5F8" w14:textId="088B3FE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AC3FA3D" w14:textId="77777777" w:rsidTr="005A2D17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0E63" w14:textId="77778E2A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2.8B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EB432" w14:textId="55229C2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BFE7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68F9" w14:textId="7F2EBA5E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5E7020B" w14:textId="77777777" w:rsidTr="00132BFA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3D194" w14:textId="1848EE86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BBEF6" w14:textId="15D50F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98C94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C973" w14:textId="3E6DD13D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42A64BA" w14:textId="77777777" w:rsidTr="007A3A0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DF691" w14:textId="640AA3B8" w:rsidR="00AD0A01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F8A9" w14:textId="252E15FA" w:rsidR="00AD0A01" w:rsidRPr="00C904CC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83905" w14:textId="1EC3A390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662D1E">
              <w:t>Funkcjonalności Systemu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C8CD" w14:textId="7F8C9585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FB5059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68068FA3" w14:textId="27A8BD6C" w:rsidR="00482022" w:rsidRDefault="00482022" w:rsidP="70A62EBD"/>
    <w:p w14:paraId="686A36C7" w14:textId="3C9D51BD" w:rsidR="00DE1624" w:rsidRPr="00005A37" w:rsidRDefault="00DE1624" w:rsidP="00DE1624">
      <w:pPr>
        <w:pStyle w:val="Nagwek1"/>
      </w:pPr>
      <w:r>
        <w:t>WYMAGANIA KONKURSOWE W PRZEDSIĘWZIĘCIU</w:t>
      </w:r>
      <w:r w:rsidR="005C15B0">
        <w:t xml:space="preserve"> </w:t>
      </w:r>
    </w:p>
    <w:p w14:paraId="4DC46FBF" w14:textId="77777777" w:rsidR="00DE1624" w:rsidRDefault="00DE1624" w:rsidP="00DE1624"/>
    <w:p w14:paraId="58C36F4A" w14:textId="229BEDA4" w:rsidR="00773D2E" w:rsidRDefault="00DE1624" w:rsidP="00A27856">
      <w:pPr>
        <w:jc w:val="both"/>
        <w:rPr>
          <w:sz w:val="20"/>
          <w:szCs w:val="20"/>
        </w:rPr>
      </w:pPr>
      <w:r w:rsidRPr="6E0897F6">
        <w:rPr>
          <w:sz w:val="20"/>
          <w:szCs w:val="20"/>
          <w:u w:val="single"/>
        </w:rPr>
        <w:t>Uwaga!</w:t>
      </w:r>
      <w:r w:rsidRPr="6E0897F6">
        <w:rPr>
          <w:sz w:val="20"/>
          <w:szCs w:val="20"/>
        </w:rPr>
        <w:t xml:space="preserve">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musi zadeklarować w Tabelach od </w:t>
      </w:r>
      <w:r w:rsidR="009C0B86" w:rsidRPr="6E0897F6">
        <w:rPr>
          <w:sz w:val="20"/>
          <w:szCs w:val="20"/>
        </w:rPr>
        <w:t>E.1 do E.</w:t>
      </w:r>
      <w:r w:rsidR="00FE386B" w:rsidRPr="6E0897F6">
        <w:rPr>
          <w:sz w:val="20"/>
          <w:szCs w:val="20"/>
        </w:rPr>
        <w:t xml:space="preserve">9 </w:t>
      </w:r>
      <w:r w:rsidRPr="6E0897F6">
        <w:rPr>
          <w:sz w:val="20"/>
          <w:szCs w:val="20"/>
        </w:rPr>
        <w:t xml:space="preserve">wartości dla poszczególnych Wymagań Konkursowych, stawianych </w:t>
      </w:r>
      <w:r w:rsidR="00FE386B" w:rsidRPr="6E0897F6">
        <w:rPr>
          <w:sz w:val="20"/>
          <w:szCs w:val="20"/>
        </w:rPr>
        <w:t>opracowywanemu Systemowi do retencjonowania</w:t>
      </w:r>
      <w:r w:rsidR="00356C9D">
        <w:rPr>
          <w:sz w:val="20"/>
          <w:szCs w:val="20"/>
        </w:rPr>
        <w:t xml:space="preserve"> i oczyszczania wody deszczowej</w:t>
      </w:r>
      <w:r w:rsidRPr="6E0897F6">
        <w:rPr>
          <w:sz w:val="20"/>
          <w:szCs w:val="20"/>
        </w:rPr>
        <w:t xml:space="preserve">, opisanych szczegółowo w Załączniku nr 1 do Regulaminu, przy zachowaniu Wymagań Obligatoryjnych stawianych opracowywanej </w:t>
      </w:r>
      <w:r w:rsidR="00FE386B" w:rsidRPr="6E0897F6">
        <w:rPr>
          <w:sz w:val="20"/>
          <w:szCs w:val="20"/>
        </w:rPr>
        <w:t>Systemowi</w:t>
      </w:r>
      <w:r w:rsidRPr="6E0897F6">
        <w:rPr>
          <w:sz w:val="20"/>
          <w:szCs w:val="20"/>
        </w:rPr>
        <w:t xml:space="preserve">.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zobligowany jest wpisać w kolumnie „</w:t>
      </w:r>
      <w:r w:rsidRPr="6E0897F6">
        <w:rPr>
          <w:i/>
          <w:iCs/>
          <w:sz w:val="20"/>
          <w:szCs w:val="20"/>
        </w:rPr>
        <w:t>Deklarowana wartość</w:t>
      </w:r>
      <w:r w:rsidRPr="6E0897F6">
        <w:rPr>
          <w:sz w:val="20"/>
          <w:szCs w:val="20"/>
        </w:rPr>
        <w:t>” wartości deklarowane, zgodnie z opisem zawartym w Załączniku nr 1 do Regulaminu. Jednocześnie w kolumnie „</w:t>
      </w:r>
      <w:r w:rsidRPr="6E0897F6">
        <w:rPr>
          <w:i/>
          <w:iCs/>
          <w:sz w:val="20"/>
          <w:szCs w:val="20"/>
        </w:rPr>
        <w:t>Uwagi</w:t>
      </w:r>
      <w:r w:rsidRPr="6E0897F6">
        <w:rPr>
          <w:sz w:val="20"/>
          <w:szCs w:val="20"/>
        </w:rPr>
        <w:t xml:space="preserve">”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6E0897F6">
        <w:rPr>
          <w:sz w:val="20"/>
          <w:szCs w:val="20"/>
        </w:rPr>
        <w:t xml:space="preserve">Wnioskodawca </w:t>
      </w:r>
      <w:r w:rsidRPr="6E0897F6">
        <w:rPr>
          <w:sz w:val="20"/>
          <w:szCs w:val="20"/>
        </w:rPr>
        <w:t xml:space="preserve">zobligowany jest, aby w polu </w:t>
      </w:r>
      <w:r w:rsidRPr="6E0897F6">
        <w:rPr>
          <w:i/>
          <w:iCs/>
          <w:sz w:val="20"/>
          <w:szCs w:val="20"/>
        </w:rPr>
        <w:t xml:space="preserve">„Uzasadnienie spełnienia wymagania” </w:t>
      </w:r>
      <w:r w:rsidRPr="6E0897F6">
        <w:rPr>
          <w:sz w:val="20"/>
          <w:szCs w:val="20"/>
        </w:rPr>
        <w:t>zamieścić uzasadnienie spełnienia wymagania, w tym niezbędne obliczenia, jeśli takie występują.</w:t>
      </w:r>
    </w:p>
    <w:p w14:paraId="24F898BB" w14:textId="77777777" w:rsid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</w:p>
    <w:p w14:paraId="321264BC" w14:textId="2F32AA02" w:rsidR="00547461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>WYMAGANIA KONKURSOWE DLA SYSTEMU BUDYNKU JEDNORODZINNEGO</w:t>
      </w:r>
    </w:p>
    <w:p w14:paraId="48C57DDA" w14:textId="77777777" w:rsidR="002664A4" w:rsidRPr="00DE5376" w:rsidRDefault="00BA1B91" w:rsidP="70A62EBD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E.1 </w:t>
      </w:r>
      <w:r w:rsidR="00FE386B" w:rsidRPr="00DE5376">
        <w:rPr>
          <w:rFonts w:cstheme="minorHAnsi"/>
          <w:i/>
          <w:sz w:val="18"/>
        </w:rPr>
        <w:t>Wymaganie Konkursowe – Redukcja zapotrzebowania na wodę z wodociągu pobieraną przez System Budynku Jednorodzinnego</w:t>
      </w:r>
      <w:r w:rsidR="00FE386B" w:rsidRPr="00DE5376" w:rsidDel="00FE386B">
        <w:rPr>
          <w:i/>
          <w:iCs/>
          <w:sz w:val="18"/>
          <w:szCs w:val="18"/>
        </w:rPr>
        <w:t xml:space="preserve">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6D88A51F" w14:textId="77777777" w:rsidTr="4BDB1700">
        <w:trPr>
          <w:cantSplit/>
          <w:trHeight w:val="75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E3A048" w14:textId="07195164" w:rsidR="002664A4" w:rsidRPr="00B3037F" w:rsidRDefault="00090A79" w:rsidP="00B3037F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B3037F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 xml:space="preserve">edukcja zapotrzebowania na wodę z wodociągu </w:t>
            </w:r>
            <w:r w:rsidRPr="00B3037F"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 w:rsidRPr="00B3037F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B3037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>pobraną przez System Budynku Jednorodzinnego</w:t>
            </w:r>
            <w:r w:rsidR="003B23E9" w:rsidRPr="00B3037F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0BD8484A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E339498" w14:textId="7619FC0E" w:rsidR="002664A4" w:rsidRPr="00B3037F" w:rsidRDefault="002664A4" w:rsidP="00B3037F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sz w:val="20"/>
                <w:szCs w:val="20"/>
                <w:u w:val="single"/>
              </w:rPr>
              <w:t>Redukcja zapotrzebowania na wodę W0</w:t>
            </w:r>
            <w:r w:rsidRPr="4BDB1700">
              <w:rPr>
                <w:sz w:val="20"/>
                <w:szCs w:val="20"/>
                <w:u w:val="single"/>
                <w:vertAlign w:val="subscript"/>
              </w:rPr>
              <w:t>A</w:t>
            </w:r>
            <w:r w:rsidRPr="4BDB1700">
              <w:rPr>
                <w:sz w:val="20"/>
                <w:szCs w:val="20"/>
                <w:u w:val="single"/>
              </w:rPr>
              <w:t xml:space="preserve"> z wodociągu pobraną przez System</w:t>
            </w:r>
            <w:r w:rsidRPr="4BDB1700">
              <w:rPr>
                <w:sz w:val="20"/>
                <w:szCs w:val="20"/>
              </w:rPr>
              <w:t>, w ujęciu rocznym zgodnie z</w:t>
            </w:r>
            <w:r w:rsidR="695679FC" w:rsidRPr="4BDB1700">
              <w:rPr>
                <w:sz w:val="20"/>
                <w:szCs w:val="20"/>
              </w:rPr>
              <w:t xml:space="preserve"> pkt. KON 1.1A Załącznika nr 1</w:t>
            </w:r>
            <w:r w:rsidRPr="4BDB1700">
              <w:rPr>
                <w:sz w:val="20"/>
                <w:szCs w:val="20"/>
              </w:rPr>
              <w:t xml:space="preserve"> do Regulaminu ocenie podlegać będzie </w:t>
            </w:r>
            <w:r w:rsidRPr="4BDB1700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7BBBDB8C" w14:textId="77777777" w:rsidTr="4BDB1700">
        <w:trPr>
          <w:cantSplit/>
          <w:trHeight w:val="60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359F3C9" w14:textId="5C2F6AD0" w:rsidR="002664A4" w:rsidRPr="00B3037F" w:rsidRDefault="00B3037F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B3037F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CEA22A3" w14:textId="77777777" w:rsidR="002664A4" w:rsidRPr="00B3037F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D3F9F08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CC4CB3F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24B62BD2" w14:textId="77777777" w:rsidR="002664A4" w:rsidRPr="00B3037F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2664A4" w:rsidRPr="00FA7916" w:rsidDel="004278AA" w14:paraId="7F11D74F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E275E7" w14:textId="77777777" w:rsidR="002664A4" w:rsidRDefault="002664A4" w:rsidP="001715B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AD21C6C" w14:textId="43DABE8F" w:rsidR="002664A4" w:rsidRPr="00E06D62" w:rsidRDefault="00D008E3" w:rsidP="001715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2664A4" w:rsidRPr="00E06D62">
              <w:rPr>
                <w:rFonts w:cstheme="minorHAnsi"/>
                <w:b/>
                <w:sz w:val="20"/>
                <w:szCs w:val="20"/>
              </w:rPr>
              <w:t>A</w:t>
            </w:r>
            <w:r w:rsidR="002664A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9993EAA" w14:textId="16D2C026" w:rsidR="002664A4" w:rsidRPr="00FA7916" w:rsidRDefault="00090A79" w:rsidP="00003F97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AW</w:t>
            </w:r>
            <w:r w:rsidRPr="00903AFD">
              <w:rPr>
                <w:sz w:val="20"/>
                <w:szCs w:val="20"/>
                <w:lang w:eastAsia="pl-PL"/>
              </w:rPr>
              <w:t xml:space="preserve"> -</w:t>
            </w:r>
            <w:r w:rsidRPr="000B20D7">
              <w:rPr>
                <w:sz w:val="20"/>
                <w:szCs w:val="20"/>
                <w:lang w:eastAsia="pl-PL"/>
              </w:rPr>
              <w:t xml:space="preserve"> Redukcja zapotrzebowania na wodę z wodociągu W0</w:t>
            </w:r>
            <w:r w:rsidRPr="000B20D7">
              <w:rPr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6C7C9FAE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6"/>
                <w:szCs w:val="16"/>
              </w:rPr>
            </w:pPr>
          </w:p>
          <w:p w14:paraId="2E18F2DF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6F3EBA8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705DB04" w14:textId="0A340512" w:rsidR="002664A4" w:rsidRPr="00DE5478" w:rsidRDefault="00DE5478" w:rsidP="00B9250A">
            <w:pPr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6B031CC" w14:textId="77777777" w:rsidR="002664A4" w:rsidRPr="00FA7916" w:rsidRDefault="002664A4" w:rsidP="00003F9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20733701" w14:textId="5C92B866" w:rsidR="002664A4" w:rsidRPr="00FA7916" w:rsidDel="004278AA" w:rsidRDefault="002664A4" w:rsidP="4BDB17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64A4" w:rsidRPr="00FA7916" w:rsidDel="004278AA" w14:paraId="3A0CF17E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A7DE982" w14:textId="42B3FF5B" w:rsidR="002664A4" w:rsidRDefault="002664A4" w:rsidP="00B950D5">
            <w:pPr>
              <w:spacing w:before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DDC925D" w14:textId="56669403" w:rsidR="002664A4" w:rsidRPr="00C44061" w:rsidRDefault="002664A4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</w:p>
          <w:p w14:paraId="01E7C072" w14:textId="015C4E8F" w:rsidR="002664A4" w:rsidRPr="00825867" w:rsidRDefault="002664A4" w:rsidP="4BDB1700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parametru. </w:t>
            </w:r>
          </w:p>
          <w:p w14:paraId="6AC425ED" w14:textId="67CAE838" w:rsidR="00825867" w:rsidRPr="00C44061" w:rsidRDefault="00825867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Regulaminu.</w:t>
            </w:r>
          </w:p>
          <w:p w14:paraId="6E3BA354" w14:textId="35CC93D7" w:rsidR="00C44061" w:rsidRPr="00C44061" w:rsidRDefault="00C44061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32CE93E8" w14:textId="77777777" w:rsidR="002664A4" w:rsidRPr="00FA7916" w:rsidDel="004278AA" w:rsidRDefault="002664A4" w:rsidP="00003F97">
            <w:pPr>
              <w:rPr>
                <w:sz w:val="20"/>
                <w:szCs w:val="20"/>
              </w:rPr>
            </w:pPr>
          </w:p>
        </w:tc>
      </w:tr>
    </w:tbl>
    <w:p w14:paraId="182AA135" w14:textId="3D645664" w:rsidR="00547461" w:rsidRDefault="00547461">
      <w:pPr>
        <w:rPr>
          <w:i/>
          <w:iCs/>
          <w:color w:val="44546A" w:themeColor="text2"/>
          <w:sz w:val="18"/>
          <w:szCs w:val="18"/>
        </w:rPr>
      </w:pPr>
    </w:p>
    <w:p w14:paraId="3994BE44" w14:textId="183C1194" w:rsidR="002664A4" w:rsidRPr="00DE5376" w:rsidRDefault="002664A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E.2 Wymaganie Konkursowe – redukcji ilości odprowadzanych ścieków kanalizacyjnych do kanalizacji sanitarnej przez System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79C6F788" w14:textId="77777777" w:rsidTr="4BDB1700">
        <w:trPr>
          <w:cantSplit/>
          <w:trHeight w:val="864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6B9322F" w14:textId="54ECBF4B" w:rsidR="002664A4" w:rsidRPr="00547461" w:rsidRDefault="003B23E9" w:rsidP="00547461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2664A4" w:rsidRPr="00547461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do kanalizacji sanitarnej </w:t>
            </w:r>
            <w:r w:rsidR="002664A4" w:rsidRPr="00547461">
              <w:rPr>
                <w:rFonts w:cstheme="minorHAnsi"/>
                <w:b/>
                <w:bCs/>
                <w:sz w:val="20"/>
                <w:szCs w:val="20"/>
              </w:rPr>
              <w:t>przez System Budynku Jednorodzinnego</w:t>
            </w:r>
            <w:r w:rsidRPr="00547461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35E6F6DD" w14:textId="77777777" w:rsidTr="4BDB1700">
        <w:trPr>
          <w:cantSplit/>
          <w:trHeight w:val="8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61132107" w14:textId="677E0C54" w:rsidR="002664A4" w:rsidRPr="00547461" w:rsidRDefault="002664A4" w:rsidP="005474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i/>
                <w:iCs/>
                <w:sz w:val="20"/>
                <w:szCs w:val="20"/>
                <w:u w:val="single"/>
              </w:rPr>
              <w:t>Redukcja ilości odprowadzanych ścieków kanalizacyjnych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K3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4BDB1700">
              <w:rPr>
                <w:sz w:val="20"/>
                <w:szCs w:val="20"/>
                <w:u w:val="single"/>
              </w:rPr>
              <w:t>,</w:t>
            </w:r>
            <w:r w:rsidRPr="4BDB1700">
              <w:rPr>
                <w:sz w:val="20"/>
                <w:szCs w:val="20"/>
              </w:rPr>
              <w:t xml:space="preserve"> w ujęciu rocznym zgodnie z metodologią określoną</w:t>
            </w:r>
            <w:r w:rsidR="303727CB" w:rsidRPr="4BDB1700">
              <w:rPr>
                <w:sz w:val="20"/>
                <w:szCs w:val="20"/>
              </w:rPr>
              <w:t xml:space="preserve"> w pkt. KON 1.2A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00E72D84" w:rsidRPr="4BDB1700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4668552D" w14:textId="77777777" w:rsidTr="4BDB1700">
        <w:trPr>
          <w:cantSplit/>
          <w:trHeight w:val="403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9956A5" w14:textId="155AAEE3" w:rsidR="002664A4" w:rsidRPr="00FA7916" w:rsidRDefault="00A43182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D9DFA65" w14:textId="77777777" w:rsidR="002664A4" w:rsidRPr="00A43182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A43182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09BB150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0FEDFB85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37D6CC4C" w14:textId="77777777" w:rsidR="002664A4" w:rsidRPr="00FA7916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421C8039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B9889D3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5EC1B67" w14:textId="1C505E9E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DE3F74A" w14:textId="459A6A7C" w:rsidR="005964C0" w:rsidRPr="00A43182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AS</w:t>
            </w:r>
            <w:r w:rsidRPr="00A43182">
              <w:rPr>
                <w:sz w:val="20"/>
                <w:szCs w:val="20"/>
                <w:lang w:eastAsia="pl-PL"/>
              </w:rPr>
              <w:t xml:space="preserve"> - Redukcja ilości ścieków K3</w:t>
            </w:r>
            <w:r w:rsidRPr="00A43182">
              <w:rPr>
                <w:sz w:val="20"/>
                <w:szCs w:val="20"/>
                <w:vertAlign w:val="subscript"/>
                <w:lang w:eastAsia="pl-PL"/>
              </w:rPr>
              <w:t>A</w:t>
            </w:r>
            <w:r w:rsidRPr="00A43182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551" w:type="dxa"/>
            <w:vAlign w:val="bottom"/>
          </w:tcPr>
          <w:p w14:paraId="4D92A68D" w14:textId="4757A6F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E0C52CE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09D16BAD" w14:textId="1F3F7CE1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726E93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A6FE345" w14:textId="77777777" w:rsidR="005964C0" w:rsidRDefault="005964C0" w:rsidP="00A43182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DF82943" w14:textId="372517F9" w:rsidR="005964C0" w:rsidRPr="00210C9A" w:rsidRDefault="005964C0" w:rsidP="008E1B3A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569AA83F" w14:textId="542B7DAC" w:rsidR="00D07821" w:rsidRPr="00D07821" w:rsidRDefault="303727CB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D3E353A" w14:textId="77777777" w:rsidR="005964C0" w:rsidRPr="00ED3E92" w:rsidRDefault="290467AA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0A92B483" w14:textId="77777777" w:rsidR="00ED3E92" w:rsidRPr="00C44061" w:rsidRDefault="00ED3E92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0173EBBA" w14:textId="68E89237" w:rsidR="00ED3E92" w:rsidRPr="00ED3E92" w:rsidDel="004278AA" w:rsidRDefault="00ED3E92" w:rsidP="00ED3E92">
            <w:pPr>
              <w:spacing w:before="160"/>
              <w:ind w:left="41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797336F1" w14:textId="0686C7C4" w:rsidR="003B23E9" w:rsidRPr="007835AA" w:rsidRDefault="003B23E9" w:rsidP="70A62EBD">
      <w:pPr>
        <w:rPr>
          <w:b/>
          <w:i/>
          <w:iCs/>
          <w:color w:val="44546A" w:themeColor="text2"/>
          <w:sz w:val="18"/>
          <w:szCs w:val="18"/>
        </w:rPr>
      </w:pPr>
    </w:p>
    <w:p w14:paraId="625BDCC9" w14:textId="77777777" w:rsidR="00856B5D" w:rsidRDefault="00856B5D" w:rsidP="007835AA">
      <w:pPr>
        <w:rPr>
          <w:rFonts w:cstheme="minorHAnsi"/>
          <w:i/>
          <w:sz w:val="18"/>
        </w:rPr>
      </w:pPr>
    </w:p>
    <w:p w14:paraId="7A63B5DC" w14:textId="375C1344" w:rsidR="00E72D84" w:rsidRPr="00DE5376" w:rsidRDefault="00E72D8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E.3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A</w:t>
      </w:r>
      <w:r w:rsidRPr="00DE5376">
        <w:rPr>
          <w:rFonts w:cstheme="minorHAnsi"/>
          <w:i/>
          <w:sz w:val="18"/>
        </w:rPr>
        <w:t xml:space="preserve"> do skrzynek rozsączających dla Systemu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5209091C" w14:textId="77777777" w:rsidTr="4BDB1700">
        <w:trPr>
          <w:cantSplit/>
          <w:trHeight w:val="43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E9E82B3" w14:textId="31FB1897" w:rsidR="00E72D84" w:rsidRDefault="00E72D84" w:rsidP="00065DDB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Stopień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wykorzystania wody W5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do podlewania ogrodu 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dla Systemu Budynku Jednorodzinnego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,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rocznie</w:t>
            </w:r>
          </w:p>
        </w:tc>
      </w:tr>
      <w:tr w:rsidR="00E72D84" w:rsidRPr="00FA7916" w:rsidDel="004278AA" w14:paraId="4298BF36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FAF4938" w14:textId="78952223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="1BAC4397" w:rsidRPr="4BDB1700">
              <w:rPr>
                <w:i/>
                <w:iCs/>
                <w:sz w:val="20"/>
                <w:szCs w:val="20"/>
                <w:u w:val="single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u w:val="single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1.3A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1BAC4397" w:rsidRPr="4BDB1700">
              <w:rPr>
                <w:i/>
                <w:iCs/>
                <w:sz w:val="20"/>
                <w:szCs w:val="20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</w:t>
            </w:r>
            <w:r w:rsidR="1BAC4397" w:rsidRPr="4BDB1700">
              <w:rPr>
                <w:sz w:val="20"/>
                <w:szCs w:val="20"/>
              </w:rPr>
              <w:t xml:space="preserve">. </w:t>
            </w:r>
            <w:r w:rsidRPr="4BDB1700">
              <w:rPr>
                <w:sz w:val="20"/>
                <w:szCs w:val="20"/>
              </w:rPr>
              <w:t>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2B737FBA" w14:textId="77777777" w:rsidTr="4BDB1700">
        <w:trPr>
          <w:cantSplit/>
          <w:trHeight w:val="11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EC5A99" w14:textId="61319431" w:rsidR="00E72D84" w:rsidRPr="00FA7916" w:rsidRDefault="00065DDB" w:rsidP="00BC568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E5C9393" w14:textId="77777777" w:rsidR="00E72D84" w:rsidRPr="00FA7916" w:rsidRDefault="00E72D84" w:rsidP="00BC568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609628C5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BA6FA82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FE55179" w14:textId="77777777" w:rsidR="00E72D84" w:rsidRPr="00FA7916" w:rsidDel="004278AA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27B6C9C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F7C436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f</w:t>
            </w:r>
          </w:p>
          <w:p w14:paraId="242F0397" w14:textId="4331FC7F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AA985A2" w14:textId="329C487B" w:rsidR="005964C0" w:rsidRPr="00FA7916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AO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551" w:type="dxa"/>
            <w:vAlign w:val="bottom"/>
          </w:tcPr>
          <w:p w14:paraId="14786029" w14:textId="746A825D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90DC33C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5007B36E" w14:textId="0A1A1DDB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79E108DA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4027ADB" w14:textId="77777777" w:rsidR="005964C0" w:rsidRDefault="005964C0" w:rsidP="00740B4F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C71A447" w14:textId="6662F3C7" w:rsidR="005964C0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i/>
                <w:iCs/>
                <w:sz w:val="20"/>
                <w:szCs w:val="20"/>
              </w:rPr>
              <w:t>opis wyliczenia z podaniem założeń Systemu oraz obliczeń cząstkowych dla badanego parametru,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40D43B7" w14:textId="0F823E75" w:rsidR="00D07821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12212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D07821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6B34B9DF" w14:textId="77777777" w:rsidR="005964C0" w:rsidRPr="0012212B" w:rsidRDefault="00D07821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1075CC62" w14:textId="77777777" w:rsidR="0012212B" w:rsidRDefault="0012212B" w:rsidP="0012212B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E56900D" w14:textId="2A3A0F9D" w:rsidR="0012212B" w:rsidRPr="0012212B" w:rsidDel="004278AA" w:rsidRDefault="0012212B" w:rsidP="0012212B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5594C0" w14:textId="77777777" w:rsidR="008F2F15" w:rsidRDefault="008F2F15" w:rsidP="00740B4F">
      <w:pPr>
        <w:spacing w:before="200" w:after="20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45350AC" w14:textId="408A3D11" w:rsidR="00E72D84" w:rsidRPr="00DE5376" w:rsidRDefault="00E72D84" w:rsidP="00740B4F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E.4 Wymaganie Konkursowe – Jakość wody W2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485A6FE7" w14:textId="77777777" w:rsidTr="4BDB1700">
        <w:trPr>
          <w:cantSplit/>
          <w:trHeight w:val="53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D797A6C" w14:textId="7674B773" w:rsidR="00E72D84" w:rsidRDefault="00E72D84" w:rsidP="008F2F15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B8680B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E72D84" w:rsidRPr="00FA7916" w:rsidDel="004278AA" w14:paraId="6CA71365" w14:textId="77777777" w:rsidTr="4BDB1700">
        <w:trPr>
          <w:cantSplit/>
          <w:trHeight w:val="65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083D59F" w14:textId="78CCAB51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1.4A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010121B2" w14:textId="77777777" w:rsidTr="4BDB1700">
        <w:trPr>
          <w:cantSplit/>
          <w:trHeight w:val="25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F20E498" w14:textId="77777777" w:rsidR="00E72D84" w:rsidRDefault="008F2F15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  <w:p w14:paraId="609FF357" w14:textId="38D499E6" w:rsidR="00CC2B55" w:rsidRPr="00FA7916" w:rsidRDefault="00CC2B55" w:rsidP="00CC2B55">
            <w:pPr>
              <w:spacing w:before="160" w:after="1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3472EF0" w14:textId="77777777" w:rsidR="00E72D84" w:rsidRPr="00FA7916" w:rsidRDefault="00E72D84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CE0A154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099DBF9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998ABBC" w14:textId="77777777" w:rsidR="00E72D84" w:rsidRPr="00FA7916" w:rsidDel="004278AA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29C14BE7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64756" w14:textId="77777777" w:rsidR="005964C0" w:rsidRDefault="005964C0" w:rsidP="003C694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B9B8563" w14:textId="12967F47" w:rsidR="005964C0" w:rsidRPr="00E06D62" w:rsidRDefault="005964C0" w:rsidP="003C694F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858EF75" w14:textId="6FD5E12D" w:rsidR="005964C0" w:rsidRPr="000B20D7" w:rsidRDefault="005964C0" w:rsidP="005964C0">
            <w:pPr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AW2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36E73E73" w14:textId="4A54751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05382F7" w14:textId="01446FC0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7ED4189D" w14:textId="7E39E915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F56A999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7789A2F9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1F6D38B" w14:textId="77777777" w:rsidR="005964C0" w:rsidRPr="00210C9A" w:rsidRDefault="005964C0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9C6980E" w14:textId="2EA934EF" w:rsidR="00D07821" w:rsidRPr="007835AA" w:rsidRDefault="303727CB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oczyszczania wody umożliwiający uzyskani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00898CF" w14:textId="7DC9EB32" w:rsidR="007835AA" w:rsidRPr="00B417F0" w:rsidRDefault="007835AA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utrzymania stałej jakości wody</w:t>
            </w:r>
            <w:r w:rsid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dostarczanej przez </w:t>
            </w:r>
            <w:r w:rsidR="00BC6A8A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System</w:t>
            </w: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103C2B52" w14:textId="18E44C58" w:rsidR="005964C0" w:rsidRPr="00F76839" w:rsidDel="004278AA" w:rsidRDefault="290467AA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05A06BB6" w14:textId="10FC0EBB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1597FC25" w14:textId="77777777" w:rsidTr="4BDB1700">
        <w:trPr>
          <w:cantSplit/>
          <w:trHeight w:val="520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7650D212" w14:textId="56AA7EB6" w:rsidR="00003F97" w:rsidRDefault="00003F97" w:rsidP="00EC4910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F4452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003F97" w:rsidRPr="00FA7916" w:rsidDel="004278AA" w14:paraId="5553D4CC" w14:textId="77777777" w:rsidTr="4BDB1700">
        <w:trPr>
          <w:cantSplit/>
          <w:trHeight w:val="5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2B0D7CF" w14:textId="0BC3B8C2" w:rsidR="00003F97" w:rsidRPr="00FA7916" w:rsidRDefault="00003F97" w:rsidP="00EC4910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7E3750B4" w:rsidRPr="4BDB1700">
              <w:rPr>
                <w:sz w:val="20"/>
                <w:szCs w:val="20"/>
              </w:rPr>
              <w:t xml:space="preserve"> pkt. KON 1.5A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7786A084" w14:textId="77777777" w:rsidTr="4BDB1700">
        <w:trPr>
          <w:cantSplit/>
          <w:trHeight w:val="28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C178396" w14:textId="2372104A" w:rsidR="00003F97" w:rsidRPr="00FA7916" w:rsidRDefault="002765E0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D1FC411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46B1B151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9EC550E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6A87D1C0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1DF67ADE" w14:textId="77777777" w:rsidTr="4BDB1700">
        <w:trPr>
          <w:cantSplit/>
          <w:trHeight w:val="1004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C8EC21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1177159" w14:textId="77A00375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B64487D" w14:textId="77777777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413DB635" w14:textId="39868CF1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783DE13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18EB8267" w14:textId="78CBC709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3C1686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34617646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56BD8AE" w14:textId="115C1D0D" w:rsidR="005964C0" w:rsidRPr="00F76839" w:rsidRDefault="005964C0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0ABBDE1" w14:textId="1B9C1731" w:rsidR="00D07821" w:rsidRPr="007835AA" w:rsidRDefault="303727CB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opis sposobu 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oczyszczania wody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8F03A1B" w14:textId="4648B3F4" w:rsidR="007835AA" w:rsidRPr="00BC6A8A" w:rsidRDefault="007835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BC6A8A">
              <w:rPr>
                <w:rStyle w:val="Domylnaczcionkaakapitu1"/>
                <w:sz w:val="20"/>
                <w:szCs w:val="20"/>
              </w:rPr>
              <w:t>opis sposobu utrzymania stałej jakości wody</w:t>
            </w:r>
            <w:r w:rsidR="00BC6A8A" w:rsidRPr="00BC6A8A">
              <w:rPr>
                <w:rStyle w:val="Domylnaczcionkaakapitu1"/>
                <w:sz w:val="20"/>
                <w:szCs w:val="20"/>
              </w:rPr>
              <w:t xml:space="preserve"> dostarczanej przez System</w:t>
            </w:r>
            <w:r w:rsidRPr="00BC6A8A">
              <w:rPr>
                <w:rStyle w:val="Domylnaczcionkaakapitu1"/>
                <w:sz w:val="20"/>
                <w:szCs w:val="20"/>
              </w:rPr>
              <w:t>,</w:t>
            </w:r>
          </w:p>
          <w:p w14:paraId="6F16AB95" w14:textId="22721C9C" w:rsidR="005964C0" w:rsidRPr="00FA7916" w:rsidDel="004278AA" w:rsidRDefault="290467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38B399C0" w14:textId="29D09436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6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695327DB" w14:textId="77777777" w:rsidTr="0023355C">
        <w:trPr>
          <w:cantSplit/>
          <w:trHeight w:val="16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1E2A8C" w14:textId="27766126" w:rsidR="00003F97" w:rsidRDefault="00003F97" w:rsidP="0023355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5C15B0"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F2546E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="005C15B0"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Jednorodzinnego</w:t>
            </w:r>
          </w:p>
        </w:tc>
      </w:tr>
      <w:tr w:rsidR="00003F97" w:rsidRPr="00FA7916" w:rsidDel="004278AA" w14:paraId="735D3F60" w14:textId="77777777" w:rsidTr="00E03C4F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62CE516" w14:textId="59CBC226" w:rsidR="00003F97" w:rsidRPr="00FA7916" w:rsidRDefault="00003F97" w:rsidP="0023355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</w:t>
            </w:r>
            <w:r w:rsidR="00F2546E">
              <w:rPr>
                <w:sz w:val="20"/>
                <w:szCs w:val="20"/>
              </w:rPr>
              <w:t xml:space="preserve">w pkt. KON 1.6A Załącznika nr 1 </w:t>
            </w:r>
            <w:r w:rsidRPr="4975606D">
              <w:rPr>
                <w:sz w:val="20"/>
                <w:szCs w:val="20"/>
              </w:rPr>
              <w:t>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29687A39" w14:textId="77777777" w:rsidTr="0023355C">
        <w:trPr>
          <w:cantSplit/>
          <w:trHeight w:val="63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554387" w14:textId="32C3D4B2" w:rsidR="00003F97" w:rsidRPr="00FA7916" w:rsidRDefault="004E6433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10C8368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81A262B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E36FCFC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E9446AF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891A87D" w14:textId="77777777" w:rsidTr="00F3157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259D99" w14:textId="77777777" w:rsidR="005964C0" w:rsidRDefault="005964C0" w:rsidP="00F31575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61BB599" w14:textId="1FD0C83D" w:rsidR="005964C0" w:rsidRPr="00E06D62" w:rsidRDefault="005964C0" w:rsidP="00F31575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127F35" w14:textId="1B3987A5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50A6D8D0" w14:textId="5C30CEA2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BD8851F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2C77BCC5" w14:textId="2E73C6DD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9B74737" w14:textId="77777777" w:rsidTr="00003F97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6F96B7F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399DC7CC" w14:textId="77777777" w:rsidR="005964C0" w:rsidRPr="00F620D0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4242AA69" w14:textId="27EE5060" w:rsidR="00D07821" w:rsidRPr="007835AA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opis sposobu 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oczyszczania wody umożliwiający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D0782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0C098D41" w14:textId="7F83FACA" w:rsidR="007835AA" w:rsidRPr="0005126D" w:rsidRDefault="007835AA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i/>
                <w:sz w:val="20"/>
                <w:szCs w:val="20"/>
              </w:rPr>
            </w:pPr>
            <w:r w:rsidRPr="0005126D">
              <w:rPr>
                <w:i/>
                <w:sz w:val="20"/>
                <w:szCs w:val="20"/>
              </w:rPr>
              <w:t>opis sposobu utrzymania stałej jakości wody</w:t>
            </w:r>
            <w:r w:rsidR="000032DA" w:rsidRPr="0005126D">
              <w:rPr>
                <w:i/>
                <w:sz w:val="20"/>
                <w:szCs w:val="20"/>
              </w:rPr>
              <w:t xml:space="preserve"> dostarczanej przez System</w:t>
            </w:r>
            <w:r w:rsidRPr="0005126D">
              <w:rPr>
                <w:i/>
                <w:sz w:val="20"/>
                <w:szCs w:val="20"/>
              </w:rPr>
              <w:t>,</w:t>
            </w:r>
          </w:p>
          <w:p w14:paraId="75069CB8" w14:textId="64834EDB" w:rsidR="005964C0" w:rsidRPr="00FA7916" w:rsidDel="004278AA" w:rsidRDefault="00D07821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7440138C" w14:textId="35D020CE" w:rsidR="005973E0" w:rsidRDefault="005973E0" w:rsidP="00FD5DF5">
      <w:pPr>
        <w:rPr>
          <w:rFonts w:cstheme="minorHAnsi"/>
          <w:i/>
          <w:color w:val="44546A" w:themeColor="text2"/>
          <w:sz w:val="18"/>
        </w:rPr>
      </w:pPr>
    </w:p>
    <w:p w14:paraId="4EE4F5F8" w14:textId="1AD83A44" w:rsidR="00003F97" w:rsidRPr="00DE5376" w:rsidRDefault="00003F97" w:rsidP="00FD5DF5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 xml:space="preserve">Tabela E.7 Wymaganie Konkursowe – </w:t>
      </w:r>
      <w:r w:rsidR="000B20D7" w:rsidRPr="00DE5376">
        <w:rPr>
          <w:rFonts w:cstheme="minorHAnsi"/>
          <w:i/>
          <w:sz w:val="18"/>
        </w:rPr>
        <w:t>Koszt Całkowity Systemu wraz z użytkowaniem przez 15</w:t>
      </w:r>
      <w:r w:rsidR="007E56B5" w:rsidRPr="00DE5376">
        <w:rPr>
          <w:rFonts w:cstheme="minorHAnsi"/>
          <w:i/>
          <w:sz w:val="18"/>
        </w:rPr>
        <w:t xml:space="preserve"> lat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276"/>
        <w:gridCol w:w="2835"/>
      </w:tblGrid>
      <w:tr w:rsidR="00003F97" w:rsidRPr="00FA7916" w:rsidDel="004278AA" w14:paraId="2DB57609" w14:textId="77777777" w:rsidTr="4BDB1700">
        <w:trPr>
          <w:trHeight w:val="25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0BCFFFD" w14:textId="20E5DAE9" w:rsidR="00003F97" w:rsidRPr="000B20D7" w:rsidRDefault="000B20D7" w:rsidP="005973E0">
            <w:pPr>
              <w:spacing w:before="160" w:after="16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Koszt Całkowity Systemu wraz z użytkowaniem przez 15 lat </w:t>
            </w:r>
            <w:r w:rsidR="009F02EC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Systemu Budynku Jednorodzinnego </w:t>
            </w:r>
          </w:p>
        </w:tc>
      </w:tr>
      <w:tr w:rsidR="00003F97" w:rsidRPr="00FA7916" w:rsidDel="004278AA" w14:paraId="6F7A5B51" w14:textId="77777777" w:rsidTr="4BDB1700">
        <w:trPr>
          <w:trHeight w:val="91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57E0B0B" w14:textId="5EDF442A" w:rsidR="00003F97" w:rsidRPr="00FA7916" w:rsidRDefault="00003F97" w:rsidP="005973E0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="000B20D7"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="000B20D7"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="00CE578B">
              <w:rPr>
                <w:sz w:val="20"/>
                <w:szCs w:val="20"/>
              </w:rPr>
              <w:t>określoną w</w:t>
            </w:r>
            <w:r w:rsidR="009F02EC">
              <w:rPr>
                <w:sz w:val="20"/>
                <w:szCs w:val="20"/>
              </w:rPr>
              <w:t xml:space="preserve"> pkt. KON 1.7A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="000B20D7"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003F97" w:rsidRPr="00FA7916" w:rsidDel="004278AA" w14:paraId="7B2655DC" w14:textId="77777777" w:rsidTr="4BDB1700">
        <w:trPr>
          <w:trHeight w:val="20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40E26B7" w14:textId="092DA79F" w:rsidR="00003F97" w:rsidRPr="00FA7916" w:rsidRDefault="00E507E5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DF010B8" w14:textId="77777777" w:rsidR="00003F97" w:rsidRPr="00FA7916" w:rsidRDefault="00003F97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DBE65AC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7C4F30A7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050A6737" w14:textId="77777777" w:rsidR="00003F97" w:rsidRPr="00FA7916" w:rsidDel="004278AA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586F296" w14:textId="77777777" w:rsidTr="4BDB1700">
        <w:trPr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B8D18F" w14:textId="77777777" w:rsidR="005964C0" w:rsidRDefault="005964C0" w:rsidP="005973E0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54C1F82" w14:textId="238A944A" w:rsidR="005964C0" w:rsidRPr="00E06D62" w:rsidRDefault="005964C0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4619FC9" w14:textId="477560E5" w:rsidR="005964C0" w:rsidRPr="00F620D0" w:rsidRDefault="005964C0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703BA886" w14:textId="26A165FC" w:rsidR="005964C0" w:rsidRPr="00FA7916" w:rsidRDefault="005964C0" w:rsidP="005973E0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BBD19F6" w14:textId="77777777" w:rsidR="005964C0" w:rsidRPr="00FA7916" w:rsidRDefault="005964C0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6099C0D1" w14:textId="0606EC02" w:rsidR="005964C0" w:rsidRPr="00FA7916" w:rsidDel="004278AA" w:rsidRDefault="005964C0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0203344C" w14:textId="77777777" w:rsidTr="4BDB1700">
        <w:trPr>
          <w:trHeight w:val="3263"/>
          <w:jc w:val="center"/>
        </w:trPr>
        <w:tc>
          <w:tcPr>
            <w:tcW w:w="9493" w:type="dxa"/>
            <w:gridSpan w:val="5"/>
            <w:vAlign w:val="center"/>
          </w:tcPr>
          <w:p w14:paraId="07065BF4" w14:textId="6AB2EEDB" w:rsidR="007406F7" w:rsidRPr="007406F7" w:rsidRDefault="00C33F27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592EA1">
              <w:rPr>
                <w:i/>
                <w:iCs/>
                <w:sz w:val="20"/>
                <w:szCs w:val="20"/>
              </w:rPr>
              <w:t xml:space="preserve">go, natomiast obliczenia </w:t>
            </w:r>
            <w:r w:rsidR="00B65784">
              <w:rPr>
                <w:i/>
                <w:iCs/>
                <w:sz w:val="20"/>
                <w:szCs w:val="20"/>
              </w:rPr>
              <w:t xml:space="preserve">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="007406F7"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</w:t>
            </w:r>
            <w:r w:rsidR="007406F7">
              <w:rPr>
                <w:i/>
                <w:iCs/>
                <w:sz w:val="20"/>
                <w:szCs w:val="20"/>
              </w:rPr>
              <w:t xml:space="preserve"> 3.1 do Regulaminu.</w:t>
            </w:r>
          </w:p>
          <w:p w14:paraId="0B87A81A" w14:textId="3B3F2A69" w:rsidR="001E31EC" w:rsidRDefault="00156703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 w:rsidR="00560969"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="007406F7"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 w:rsidR="00560969"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="007406F7"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 w:rsidR="00A20F22">
              <w:rPr>
                <w:i/>
                <w:iCs/>
                <w:sz w:val="20"/>
                <w:szCs w:val="20"/>
              </w:rPr>
              <w:t xml:space="preserve"> Systemu</w:t>
            </w:r>
            <w:r w:rsidR="007406F7" w:rsidRPr="007406F7">
              <w:rPr>
                <w:i/>
                <w:iCs/>
                <w:sz w:val="20"/>
                <w:szCs w:val="20"/>
              </w:rPr>
              <w:t>, które nie są</w:t>
            </w:r>
            <w:r w:rsidR="00560969"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="007406F7"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 w:rsidR="00560969"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="007406F7"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 w:rsidR="00560969"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="007406F7"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 w:rsidR="00560969"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="007406F7" w:rsidRPr="007406F7">
              <w:rPr>
                <w:i/>
                <w:iCs/>
                <w:sz w:val="20"/>
                <w:szCs w:val="20"/>
              </w:rPr>
              <w:t>zastrzeżeniem przypadku</w:t>
            </w:r>
            <w:r w:rsidR="00560969">
              <w:rPr>
                <w:i/>
                <w:iCs/>
                <w:sz w:val="20"/>
                <w:szCs w:val="20"/>
              </w:rPr>
              <w:t>,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 w:rsidR="00560969"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="007406F7"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1E31EC">
              <w:rPr>
                <w:i/>
                <w:iCs/>
                <w:sz w:val="20"/>
                <w:szCs w:val="20"/>
              </w:rPr>
              <w:t>.</w:t>
            </w:r>
          </w:p>
          <w:p w14:paraId="6D80A49B" w14:textId="33F2A5F5" w:rsidR="007406F7" w:rsidRPr="00486955" w:rsidRDefault="00154A11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Zamawiający wymaga podania kosztów</w:t>
            </w:r>
            <w:r w:rsidR="00315419">
              <w:rPr>
                <w:i/>
                <w:iCs/>
                <w:sz w:val="20"/>
                <w:szCs w:val="20"/>
              </w:rPr>
              <w:t xml:space="preserve"> zwią</w:t>
            </w:r>
            <w:r w:rsidR="007C7050">
              <w:rPr>
                <w:i/>
                <w:iCs/>
                <w:sz w:val="20"/>
                <w:szCs w:val="20"/>
              </w:rPr>
              <w:t>zanych</w:t>
            </w:r>
            <w:r w:rsidR="00DF3C81">
              <w:rPr>
                <w:i/>
                <w:iCs/>
                <w:sz w:val="20"/>
                <w:szCs w:val="20"/>
              </w:rPr>
              <w:t xml:space="preserve"> z</w:t>
            </w:r>
            <w:r w:rsidR="00315419">
              <w:rPr>
                <w:i/>
                <w:iCs/>
                <w:sz w:val="20"/>
                <w:szCs w:val="20"/>
              </w:rPr>
              <w:t xml:space="preserve"> produkcją Systemu np. koszty </w:t>
            </w:r>
            <w:r w:rsidR="00315419" w:rsidRPr="00486955">
              <w:rPr>
                <w:i/>
                <w:iCs/>
                <w:sz w:val="20"/>
                <w:szCs w:val="20"/>
              </w:rPr>
              <w:t>materiał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 xml:space="preserve">, </w:t>
            </w:r>
            <w:r w:rsidR="00315419">
              <w:rPr>
                <w:i/>
                <w:iCs/>
                <w:sz w:val="20"/>
                <w:szCs w:val="20"/>
              </w:rPr>
              <w:t>robocizny, dystrybucji, promocji</w:t>
            </w:r>
            <w:r w:rsidR="00315419" w:rsidRPr="00486955">
              <w:rPr>
                <w:i/>
                <w:iCs/>
                <w:sz w:val="20"/>
                <w:szCs w:val="20"/>
              </w:rPr>
              <w:t>, marketing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>,</w:t>
            </w:r>
            <w:r w:rsidR="00315419">
              <w:rPr>
                <w:i/>
                <w:iCs/>
                <w:sz w:val="20"/>
                <w:szCs w:val="20"/>
              </w:rPr>
              <w:t xml:space="preserve"> transportu, montażu.</w:t>
            </w:r>
            <w:r w:rsidR="00C47E08">
              <w:rPr>
                <w:i/>
                <w:iCs/>
                <w:sz w:val="20"/>
                <w:szCs w:val="20"/>
              </w:rPr>
              <w:t xml:space="preserve"> </w:t>
            </w:r>
            <w:r w:rsidR="001E31EC">
              <w:rPr>
                <w:i/>
                <w:iCs/>
                <w:sz w:val="20"/>
                <w:szCs w:val="20"/>
              </w:rPr>
              <w:t>Zamawiający wymaga</w:t>
            </w:r>
            <w:r w:rsidR="00C47E08">
              <w:rPr>
                <w:i/>
                <w:iCs/>
                <w:sz w:val="20"/>
                <w:szCs w:val="20"/>
              </w:rPr>
              <w:t xml:space="preserve"> również</w:t>
            </w:r>
            <w:r w:rsidR="001E31EC">
              <w:rPr>
                <w:i/>
                <w:iCs/>
                <w:sz w:val="20"/>
                <w:szCs w:val="20"/>
              </w:rPr>
              <w:t xml:space="preserve"> podania kosztów serwisu</w:t>
            </w:r>
            <w:r w:rsidR="00F773F3">
              <w:rPr>
                <w:i/>
                <w:iCs/>
                <w:sz w:val="20"/>
                <w:szCs w:val="20"/>
              </w:rPr>
              <w:t>, energii elektrycznej, wody wodocią</w:t>
            </w:r>
            <w:r w:rsidR="001B072F">
              <w:rPr>
                <w:i/>
                <w:iCs/>
                <w:sz w:val="20"/>
                <w:szCs w:val="20"/>
              </w:rPr>
              <w:t>gowej oraz</w:t>
            </w:r>
            <w:r w:rsidR="00F773F3">
              <w:rPr>
                <w:i/>
                <w:iCs/>
                <w:sz w:val="20"/>
                <w:szCs w:val="20"/>
              </w:rPr>
              <w:t xml:space="preserve"> kosztów wywozu ścieków</w:t>
            </w:r>
            <w:r w:rsidR="0096248D">
              <w:rPr>
                <w:i/>
                <w:iCs/>
                <w:sz w:val="20"/>
                <w:szCs w:val="20"/>
              </w:rPr>
              <w:t>,</w:t>
            </w:r>
            <w:r w:rsidR="001E31EC">
              <w:rPr>
                <w:i/>
                <w:iCs/>
                <w:sz w:val="20"/>
                <w:szCs w:val="20"/>
              </w:rPr>
              <w:t xml:space="preserve"> w u</w:t>
            </w:r>
            <w:r w:rsidR="005973E0">
              <w:rPr>
                <w:i/>
                <w:iCs/>
                <w:sz w:val="20"/>
                <w:szCs w:val="20"/>
              </w:rPr>
              <w:t>jęciu rocznym w okresie 15 lat</w:t>
            </w:r>
            <w:r w:rsidR="00FC13B8">
              <w:rPr>
                <w:i/>
                <w:iCs/>
                <w:sz w:val="20"/>
                <w:szCs w:val="20"/>
              </w:rPr>
              <w:t>.</w:t>
            </w:r>
          </w:p>
          <w:p w14:paraId="08AD78E2" w14:textId="17050D66" w:rsidR="003676F6" w:rsidRPr="005973E0" w:rsidDel="004278AA" w:rsidRDefault="003676F6" w:rsidP="4BDB1700">
            <w:p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546CACD6" w14:textId="79D40936" w:rsidR="00F76839" w:rsidRPr="002229F0" w:rsidRDefault="00F76839" w:rsidP="70A62EBD">
      <w:pPr>
        <w:rPr>
          <w:rFonts w:cstheme="minorHAnsi"/>
          <w:i/>
          <w:color w:val="44546A" w:themeColor="text2"/>
          <w:sz w:val="18"/>
        </w:rPr>
      </w:pPr>
    </w:p>
    <w:p w14:paraId="1AB58F18" w14:textId="2135BF90" w:rsidR="007835AA" w:rsidRDefault="007835AA" w:rsidP="6E0897F6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br w:type="page"/>
      </w:r>
    </w:p>
    <w:p w14:paraId="2602A9BE" w14:textId="09C76373" w:rsidR="00773D2E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lastRenderedPageBreak/>
        <w:t>WYMAGANIA KONKURSOWE DLA SYSTEMU BUDYNK</w:t>
      </w:r>
      <w:r>
        <w:rPr>
          <w:b/>
          <w:color w:val="538135" w:themeColor="accent6" w:themeShade="BF"/>
          <w:szCs w:val="20"/>
        </w:rPr>
        <w:t>U SZKOŁY</w:t>
      </w:r>
    </w:p>
    <w:p w14:paraId="62E67C4C" w14:textId="1160CDEF" w:rsidR="0060317B" w:rsidRPr="00DE5376" w:rsidRDefault="0060317B" w:rsidP="4BDB1700">
      <w:pPr>
        <w:rPr>
          <w:i/>
          <w:iCs/>
          <w:sz w:val="18"/>
          <w:szCs w:val="18"/>
        </w:rPr>
      </w:pPr>
      <w:r w:rsidRPr="4BDB1700">
        <w:rPr>
          <w:i/>
          <w:iCs/>
          <w:sz w:val="18"/>
          <w:szCs w:val="18"/>
        </w:rPr>
        <w:t>Tabela E.</w:t>
      </w:r>
      <w:r w:rsidR="00A37DFB">
        <w:rPr>
          <w:i/>
          <w:iCs/>
          <w:sz w:val="18"/>
          <w:szCs w:val="18"/>
        </w:rPr>
        <w:t>8</w:t>
      </w:r>
      <w:r w:rsidRPr="4BDB1700">
        <w:rPr>
          <w:i/>
          <w:iCs/>
          <w:sz w:val="18"/>
          <w:szCs w:val="18"/>
        </w:rPr>
        <w:t xml:space="preserve"> Wymaganie Konkursowe – Redukcja zapotrzebowania na wodę z wodociągu pobieraną przez System Budynku Szkoły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618046CF" w14:textId="77777777" w:rsidTr="002F7407">
        <w:trPr>
          <w:cantSplit/>
          <w:trHeight w:val="14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F3B5031" w14:textId="30720B4F" w:rsidR="0060317B" w:rsidRDefault="0060317B" w:rsidP="002F7407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</w:rPr>
              <w:t>R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edukcja zapotrzebowania na wodę z wodociągu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pobraną przez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7A54B518" w14:textId="77777777" w:rsidTr="00734106">
        <w:trPr>
          <w:cantSplit/>
          <w:trHeight w:val="10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11295954" w14:textId="7149F333" w:rsidR="0060317B" w:rsidRPr="00FA7916" w:rsidRDefault="0060317B" w:rsidP="002F740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sz w:val="20"/>
                <w:szCs w:val="20"/>
                <w:u w:val="single"/>
              </w:rPr>
              <w:t>Redukcja zapotrzebowania na wodę W0</w:t>
            </w:r>
            <w:r>
              <w:rPr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sz w:val="20"/>
                <w:szCs w:val="20"/>
                <w:u w:val="single"/>
              </w:rPr>
              <w:t xml:space="preserve"> z wodociągu pobraną przez System</w:t>
            </w:r>
            <w:r>
              <w:rPr>
                <w:rFonts w:cstheme="minorHAnsi"/>
                <w:bCs/>
                <w:sz w:val="20"/>
              </w:rPr>
              <w:t xml:space="preserve">,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2557CC">
              <w:rPr>
                <w:sz w:val="20"/>
                <w:szCs w:val="20"/>
              </w:rPr>
              <w:t>pkt. KON 1.1B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CF2CDF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3CC533FC" w14:textId="77777777" w:rsidTr="004C6994">
        <w:trPr>
          <w:cantSplit/>
          <w:trHeight w:val="664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EB441CC" w14:textId="783AB5AA" w:rsidR="0060317B" w:rsidRPr="00FA7916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44CEE21" w14:textId="77777777" w:rsidR="0060317B" w:rsidRPr="00FA7916" w:rsidRDefault="0060317B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6581240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BC0E5CF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423D17C2" w14:textId="77777777" w:rsidR="0060317B" w:rsidRPr="00FA7916" w:rsidDel="004278AA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39759743" w14:textId="77777777" w:rsidTr="002F740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682176" w14:textId="77777777" w:rsidR="005964C0" w:rsidRDefault="005964C0" w:rsidP="002F740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9D8A0AE" w14:textId="723A25BA" w:rsidR="005964C0" w:rsidRPr="00E06D62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5964C0">
              <w:rPr>
                <w:rFonts w:cstheme="minorHAnsi"/>
                <w:b/>
                <w:sz w:val="20"/>
                <w:szCs w:val="20"/>
              </w:rPr>
              <w:t>B</w:t>
            </w:r>
            <w:r w:rsidR="005964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69913F1" w14:textId="2BB98E0B" w:rsidR="005964C0" w:rsidRPr="00FA7916" w:rsidRDefault="005964C0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W</w:t>
            </w:r>
            <w:r w:rsidRPr="000B20D7">
              <w:rPr>
                <w:sz w:val="20"/>
                <w:szCs w:val="20"/>
                <w:lang w:eastAsia="pl-PL"/>
              </w:rPr>
              <w:t xml:space="preserve"> - Redukcja zapotrzebowania na wodę z wodociągu W0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99EF180" w14:textId="62198674" w:rsidR="005964C0" w:rsidRPr="00FA7916" w:rsidRDefault="005964C0" w:rsidP="002F740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1A37307" w14:textId="77777777" w:rsidR="005964C0" w:rsidRPr="00FA7916" w:rsidRDefault="005964C0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76807781" w14:textId="6CA88169" w:rsidR="005964C0" w:rsidRPr="00FA7916" w:rsidDel="004278AA" w:rsidRDefault="005964C0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29E546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F38AD0B" w14:textId="77777777" w:rsidR="005964C0" w:rsidRDefault="005964C0" w:rsidP="002F7407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6C5378AD" w14:textId="77777777" w:rsidR="005964C0" w:rsidRPr="00210C9A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75A90AF6" w14:textId="50FEFA75" w:rsidR="001007E9" w:rsidRPr="001007E9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</w:t>
            </w:r>
            <w:r w:rsidR="00D81815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1007E9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29E06344" w14:textId="77777777" w:rsidR="005964C0" w:rsidRPr="00F25F0D" w:rsidRDefault="001007E9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6554EFA7" w14:textId="77777777" w:rsidR="00F25F0D" w:rsidRDefault="00F25F0D" w:rsidP="00F25F0D">
            <w:pPr>
              <w:spacing w:before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4B4B2DD3" w14:textId="22C7C81E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357898" w14:textId="6ADCAFAB" w:rsidR="0060317B" w:rsidRPr="00DE5376" w:rsidRDefault="0060317B" w:rsidP="00A779C3">
      <w:pPr>
        <w:spacing w:before="200" w:after="200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A37DFB">
        <w:rPr>
          <w:rFonts w:cstheme="minorHAnsi"/>
          <w:i/>
          <w:sz w:val="18"/>
        </w:rPr>
        <w:t>9</w:t>
      </w:r>
      <w:r w:rsidRPr="00DE5376">
        <w:rPr>
          <w:rFonts w:cstheme="minorHAnsi"/>
          <w:i/>
          <w:sz w:val="18"/>
        </w:rPr>
        <w:t xml:space="preserve"> Wymaganie Konkursowe – redukcji ilości odprowadzanych ścieków kanalizacyjnych do kanalizacji sanitarnej przez System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046DF5" w14:textId="77777777" w:rsidTr="00962899">
        <w:trPr>
          <w:cantSplit/>
          <w:trHeight w:val="5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86021FB" w14:textId="36C54A4B" w:rsidR="0060317B" w:rsidRDefault="0060317B" w:rsidP="00962899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210C9A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>do kanalizacji sanitarnej</w:t>
            </w:r>
            <w:r w:rsidR="00962899">
              <w:rPr>
                <w:rStyle w:val="Domylnaczcionkaakapitu1"/>
                <w:b/>
                <w:sz w:val="20"/>
                <w:szCs w:val="20"/>
                <w:lang w:eastAsia="pl-PL"/>
              </w:rPr>
              <w:br/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Fonts w:cstheme="minorHAnsi"/>
                <w:b/>
                <w:bCs/>
                <w:sz w:val="20"/>
              </w:rPr>
              <w:t>przez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102E9272" w14:textId="77777777" w:rsidTr="00734106">
        <w:trPr>
          <w:cantSplit/>
          <w:trHeight w:val="86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3FB0654" w14:textId="0D9DEF29" w:rsidR="0060317B" w:rsidRPr="00FA7916" w:rsidRDefault="0060317B" w:rsidP="00962899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rFonts w:cstheme="minorHAnsi"/>
                <w:bCs/>
                <w:i/>
                <w:sz w:val="20"/>
                <w:szCs w:val="20"/>
                <w:u w:val="single"/>
              </w:rPr>
              <w:t>Redukcja ilości odprowadzanych ścieków kanalizacyjnych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K3</w:t>
            </w:r>
            <w:r>
              <w:rPr>
                <w:rStyle w:val="Domylnaczcionkaakapitu1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00F76839">
              <w:rPr>
                <w:rFonts w:cstheme="minorHAnsi"/>
                <w:bCs/>
                <w:sz w:val="20"/>
                <w:u w:val="single"/>
              </w:rPr>
              <w:t>,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1007E9">
              <w:rPr>
                <w:sz w:val="20"/>
                <w:szCs w:val="20"/>
              </w:rPr>
              <w:t xml:space="preserve"> pkt. KON 1.2B</w:t>
            </w:r>
            <w:r w:rsidRPr="4975606D">
              <w:rPr>
                <w:sz w:val="20"/>
                <w:szCs w:val="20"/>
              </w:rPr>
              <w:t xml:space="preserve"> Z</w:t>
            </w:r>
            <w:r w:rsidR="001007E9">
              <w:rPr>
                <w:sz w:val="20"/>
                <w:szCs w:val="20"/>
              </w:rPr>
              <w:t>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BB58A8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86E16A5" w14:textId="77777777" w:rsidTr="00962899">
        <w:trPr>
          <w:cantSplit/>
          <w:trHeight w:val="58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5B4CF4B" w14:textId="5579390F" w:rsidR="0060317B" w:rsidRPr="00FA7916" w:rsidRDefault="00AA31E3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4814CB5" w14:textId="77777777" w:rsidR="0060317B" w:rsidRPr="00FA7916" w:rsidRDefault="0060317B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4F689B23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B147051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5A25D520" w14:textId="77777777" w:rsidR="0060317B" w:rsidRPr="00FA7916" w:rsidDel="004278AA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F7BDB5F" w14:textId="77777777" w:rsidTr="00962899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67B8F8" w14:textId="77777777" w:rsidR="005964C0" w:rsidRDefault="005964C0" w:rsidP="00962899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02FD3D7" w14:textId="38AAADAA" w:rsidR="005964C0" w:rsidRPr="00E06D62" w:rsidRDefault="005964C0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5DEBF76" w14:textId="42E7FC67" w:rsidR="005964C0" w:rsidRPr="00FA7916" w:rsidRDefault="005964C0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S</w:t>
            </w:r>
            <w:r w:rsidRPr="000B20D7">
              <w:rPr>
                <w:sz w:val="20"/>
                <w:szCs w:val="20"/>
                <w:lang w:eastAsia="pl-PL"/>
              </w:rPr>
              <w:t xml:space="preserve"> - Redukcja ilości ścieków K3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693" w:type="dxa"/>
            <w:vAlign w:val="bottom"/>
          </w:tcPr>
          <w:p w14:paraId="5D640255" w14:textId="1F12DB87" w:rsidR="005964C0" w:rsidRPr="00FA7916" w:rsidRDefault="005964C0" w:rsidP="00962899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0BA695E" w14:textId="77777777" w:rsidR="005964C0" w:rsidRPr="00FA7916" w:rsidRDefault="005964C0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6A6929F7" w14:textId="3A03C2DF" w:rsidR="005964C0" w:rsidRPr="00FA7916" w:rsidDel="004278AA" w:rsidRDefault="005964C0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AE1BA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2D9BA1E8" w14:textId="77777777" w:rsidR="005964C0" w:rsidRDefault="005964C0" w:rsidP="00962899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69F0551" w14:textId="77777777" w:rsidR="005964C0" w:rsidRPr="00210C9A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13F7A5D" w14:textId="4D0CE098" w:rsidR="00E76BA8" w:rsidRPr="00E76BA8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uzyskania wartości parametru</w:t>
            </w:r>
            <w:r w:rsidR="00E76BA8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12C1F1D" w14:textId="77777777" w:rsidR="005964C0" w:rsidRPr="00F25F0D" w:rsidRDefault="00E76BA8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61B73678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346D034" w14:textId="0CE253D8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39EA7154" w14:textId="1599FAEB" w:rsidR="0060317B" w:rsidRPr="007835AA" w:rsidRDefault="0060317B" w:rsidP="0060317B">
      <w:pPr>
        <w:rPr>
          <w:b/>
          <w:i/>
          <w:iCs/>
          <w:color w:val="44546A" w:themeColor="text2"/>
          <w:sz w:val="18"/>
          <w:szCs w:val="18"/>
        </w:rPr>
      </w:pPr>
    </w:p>
    <w:p w14:paraId="720A6753" w14:textId="4707D136" w:rsidR="0060317B" w:rsidRPr="00DE5376" w:rsidRDefault="0060317B" w:rsidP="0060317B">
      <w:pPr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0</w:t>
      </w:r>
      <w:r w:rsidRPr="00DE5376">
        <w:rPr>
          <w:rFonts w:cstheme="minorHAnsi"/>
          <w:i/>
          <w:sz w:val="18"/>
        </w:rPr>
        <w:t xml:space="preserve">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B</w:t>
      </w:r>
      <w:r w:rsidRPr="00DE5376">
        <w:rPr>
          <w:rFonts w:cstheme="minorHAnsi"/>
          <w:i/>
          <w:sz w:val="18"/>
        </w:rPr>
        <w:t xml:space="preserve"> do skrzynek rozsączających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7A48C78" w14:textId="77777777" w:rsidTr="00646FC6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42AC3C1" w14:textId="76257699" w:rsidR="0060317B" w:rsidRDefault="0060317B" w:rsidP="00646FC6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Stopień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wykorzystania wody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>W5</w:t>
            </w:r>
            <w:r w:rsidRPr="00F10E98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do podlewania ogrodu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dla Systemu Budynku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Szkoły,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rocznie</w:t>
            </w:r>
          </w:p>
        </w:tc>
      </w:tr>
      <w:tr w:rsidR="0060317B" w:rsidRPr="00FA7916" w:rsidDel="004278AA" w14:paraId="377CEC82" w14:textId="77777777" w:rsidTr="00734106">
        <w:trPr>
          <w:cantSplit/>
          <w:trHeight w:val="76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ADAAC4" w14:textId="7F6B9B44" w:rsidR="0060317B" w:rsidRPr="00FA7916" w:rsidRDefault="0060317B" w:rsidP="00646FC6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szCs w:val="20"/>
                <w:u w:val="single"/>
              </w:rPr>
              <w:t>Stopień wykorzystania wody W5</w:t>
            </w:r>
            <w:r>
              <w:rPr>
                <w:i/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do podlewania ogrodu, rocznie,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E76BA8">
              <w:rPr>
                <w:sz w:val="20"/>
                <w:szCs w:val="20"/>
              </w:rPr>
              <w:t>pkt. KON 1.3B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3B23E9">
              <w:rPr>
                <w:i/>
                <w:sz w:val="20"/>
                <w:szCs w:val="20"/>
              </w:rPr>
              <w:t xml:space="preserve">Stopień wykorzystania wody </w:t>
            </w:r>
            <w:r w:rsidRPr="00F76839">
              <w:rPr>
                <w:i/>
                <w:sz w:val="20"/>
                <w:szCs w:val="20"/>
              </w:rPr>
              <w:t>W5</w:t>
            </w:r>
            <w:r>
              <w:rPr>
                <w:i/>
                <w:sz w:val="20"/>
                <w:szCs w:val="20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 podlewania ogrodu, rocznie</w:t>
            </w:r>
            <w:r>
              <w:rPr>
                <w:sz w:val="20"/>
                <w:szCs w:val="20"/>
              </w:rPr>
              <w:t xml:space="preserve">.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0E00BE3B" w14:textId="77777777" w:rsidTr="004A03E1">
        <w:trPr>
          <w:cantSplit/>
          <w:trHeight w:val="72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E89FFC2" w14:textId="46EE4730" w:rsidR="0060317B" w:rsidRPr="00FA7916" w:rsidRDefault="00646FC6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F2588B9" w14:textId="77777777" w:rsidR="0060317B" w:rsidRPr="00FA7916" w:rsidRDefault="0060317B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DFAF37A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F5B7A18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367BE6B" w14:textId="77777777" w:rsidR="0060317B" w:rsidRPr="00FA7916" w:rsidDel="004278AA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C67BF24" w14:textId="77777777" w:rsidTr="00646FC6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E891E" w14:textId="77777777" w:rsidR="005964C0" w:rsidRDefault="005964C0" w:rsidP="00646FC6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02F19C3" w14:textId="6F945C52" w:rsidR="005964C0" w:rsidRPr="00E06D62" w:rsidRDefault="005964C0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46FC6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9FC542F" w14:textId="7FDD0279" w:rsidR="005964C0" w:rsidRPr="00FA7916" w:rsidRDefault="005964C0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693" w:type="dxa"/>
            <w:vAlign w:val="bottom"/>
          </w:tcPr>
          <w:p w14:paraId="40368323" w14:textId="15F7AF7C" w:rsidR="005964C0" w:rsidRPr="00FA7916" w:rsidRDefault="005964C0" w:rsidP="00646FC6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51BD6B" w14:textId="77777777" w:rsidR="005964C0" w:rsidRPr="00FA7916" w:rsidRDefault="005964C0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08DC7456" w14:textId="1AFFDEAD" w:rsidR="005964C0" w:rsidRPr="00FA7916" w:rsidDel="004278AA" w:rsidRDefault="005964C0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77B09C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31C8EE4" w14:textId="77777777" w:rsidR="005964C0" w:rsidRDefault="005964C0" w:rsidP="00646FC6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9A266E3" w14:textId="77777777" w:rsidR="005964C0" w:rsidRPr="00210C9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0FADEE6" w14:textId="01D97FB6" w:rsidR="002253AA" w:rsidRPr="002253A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417B6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2253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C75C16B" w14:textId="77777777" w:rsidR="005964C0" w:rsidRPr="00F25F0D" w:rsidRDefault="002253AA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57FDB42E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5A96D520" w14:textId="262A3667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</w:p>
        </w:tc>
      </w:tr>
    </w:tbl>
    <w:p w14:paraId="5FF116C6" w14:textId="77777777" w:rsidR="007835AA" w:rsidRDefault="007835AA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6EB36D6" w14:textId="77777777" w:rsidR="007835AA" w:rsidRDefault="007835AA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6324F36" w14:textId="32FE3E6A" w:rsidR="0060317B" w:rsidRPr="00DE5376" w:rsidRDefault="0060317B" w:rsidP="004A03E1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1</w:t>
      </w:r>
      <w:r w:rsidRPr="00DE5376">
        <w:rPr>
          <w:rFonts w:cstheme="minorHAnsi"/>
          <w:i/>
          <w:sz w:val="18"/>
        </w:rPr>
        <w:t xml:space="preserve"> Wymaganie Konkursowe – Jakość wody W2</w:t>
      </w:r>
      <w:r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1D41CEB" w14:textId="77777777" w:rsidTr="004A03E1">
        <w:trPr>
          <w:cantSplit/>
          <w:trHeight w:val="223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315AE80" w14:textId="0C2B550D" w:rsidR="0060317B" w:rsidRDefault="0060317B" w:rsidP="004A03E1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W2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474D61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7EBC5605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1665AF5" w14:textId="23CE4851" w:rsidR="0060317B" w:rsidRPr="00FA7916" w:rsidRDefault="0060317B" w:rsidP="004A03E1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56414E">
              <w:rPr>
                <w:sz w:val="20"/>
                <w:szCs w:val="20"/>
              </w:rPr>
              <w:t xml:space="preserve"> pkt. KON 1.4B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76839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40845128" w14:textId="77777777" w:rsidTr="004A03E1">
        <w:trPr>
          <w:cantSplit/>
          <w:trHeight w:val="347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A3D091C" w14:textId="1C964270" w:rsidR="0060317B" w:rsidRPr="00FA7916" w:rsidRDefault="004A03E1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93446D" w14:textId="77777777" w:rsidR="0060317B" w:rsidRPr="00FA7916" w:rsidRDefault="0060317B" w:rsidP="004A03E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56B4C77D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055E198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29BC8698" w14:textId="77777777" w:rsidR="0060317B" w:rsidRPr="00FA7916" w:rsidDel="004278AA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BD830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2A4080" w14:textId="77777777" w:rsidR="005964C0" w:rsidRDefault="005964C0" w:rsidP="004A03E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2F94798" w14:textId="3C1C6631" w:rsidR="005964C0" w:rsidRPr="00E06D62" w:rsidRDefault="005964C0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4A03E1">
              <w:rPr>
                <w:rFonts w:cstheme="minorHAnsi"/>
                <w:b/>
                <w:sz w:val="20"/>
                <w:szCs w:val="20"/>
              </w:rPr>
              <w:t>4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3C4492" w14:textId="5C444355" w:rsidR="005964C0" w:rsidRPr="000B20D7" w:rsidRDefault="005964C0" w:rsidP="004A03E1">
            <w:pPr>
              <w:spacing w:before="160" w:after="160"/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31F7148" w14:textId="0635FC3E" w:rsidR="005964C0" w:rsidRPr="00FA7916" w:rsidRDefault="005964C0" w:rsidP="004A03E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8499247" w14:textId="77777777" w:rsidR="005964C0" w:rsidRPr="00FA7916" w:rsidRDefault="005964C0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97D6D54" w14:textId="1EA6E181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7601207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FD97586" w14:textId="77777777" w:rsidR="005964C0" w:rsidRDefault="005964C0" w:rsidP="004A03E1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47E5A77" w14:textId="77777777" w:rsidR="005964C0" w:rsidRPr="00210C9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DA05418" w14:textId="4CB2412A" w:rsidR="00BD4C97" w:rsidRPr="007835A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oczyszczania wody umożliwiający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BD4C97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6C46DB3" w14:textId="29412930" w:rsidR="007835AA" w:rsidRPr="00A72B6D" w:rsidRDefault="007835AA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</w:t>
            </w:r>
            <w:r w:rsidR="00A72B6D"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dostarczanej przez System</w:t>
            </w: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E615755" w14:textId="3AE2DAC6" w:rsidR="005964C0" w:rsidRPr="00F76839" w:rsidDel="004278AA" w:rsidRDefault="00BD4C97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5BA04838" w14:textId="318DD435" w:rsidR="0060317B" w:rsidRPr="00DE5376" w:rsidRDefault="0060317B" w:rsidP="006D57A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2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19756E6D" w14:textId="77777777" w:rsidTr="006D57A5">
        <w:trPr>
          <w:cantSplit/>
          <w:trHeight w:val="18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FF7698" w14:textId="73E5E7B8" w:rsidR="0060317B" w:rsidRDefault="0060317B" w:rsidP="006D57A5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W3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53450A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 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8048EED" w14:textId="77777777" w:rsidTr="00734106">
        <w:trPr>
          <w:cantSplit/>
          <w:trHeight w:val="31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91A10D5" w14:textId="5E07B2D0" w:rsidR="0060317B" w:rsidRPr="00FA7916" w:rsidRDefault="0060317B" w:rsidP="006D57A5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W3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53450A">
              <w:rPr>
                <w:sz w:val="20"/>
                <w:szCs w:val="20"/>
              </w:rPr>
              <w:t>pkt. KON1.5B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0CC0DBD" w14:textId="77777777" w:rsidTr="0067445F">
        <w:trPr>
          <w:cantSplit/>
          <w:trHeight w:val="6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1EBE1E1" w14:textId="7C070569" w:rsidR="0060317B" w:rsidRPr="00FA7916" w:rsidRDefault="006D57A5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41454F07" w14:textId="77777777" w:rsidR="0060317B" w:rsidRPr="00FA7916" w:rsidRDefault="0060317B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AF594AA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A54FE6B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9B145B6" w14:textId="77777777" w:rsidR="0060317B" w:rsidRPr="00FA7916" w:rsidDel="004278AA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E999B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37F575" w14:textId="77777777" w:rsidR="005964C0" w:rsidRDefault="005964C0" w:rsidP="006D57A5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0D075A1" w14:textId="23BD74A6" w:rsidR="005964C0" w:rsidRPr="00E06D62" w:rsidRDefault="005964C0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D57A5">
              <w:rPr>
                <w:rFonts w:cstheme="minorHAnsi"/>
                <w:b/>
                <w:sz w:val="20"/>
                <w:szCs w:val="20"/>
              </w:rPr>
              <w:t>5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83D5915" w14:textId="38CFC2AF" w:rsidR="005964C0" w:rsidRPr="00F620D0" w:rsidRDefault="005964C0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448F724A" w14:textId="661C3DDE" w:rsidR="005964C0" w:rsidRPr="00FA7916" w:rsidRDefault="005964C0" w:rsidP="006D57A5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206942" w14:textId="77777777" w:rsidR="005964C0" w:rsidRPr="00FA7916" w:rsidRDefault="005964C0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C72E3CA" w14:textId="618C126D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715A635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15FF508E" w14:textId="77777777" w:rsidR="005964C0" w:rsidRPr="00277D86" w:rsidRDefault="005964C0" w:rsidP="006D57A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W tym polu proszę wpisać uzasadnienie spełnienia Wymagania Konkursowego zawierające:</w:t>
            </w:r>
          </w:p>
          <w:p w14:paraId="7EC20477" w14:textId="77777777" w:rsidR="005964C0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08B58544" w14:textId="126C742B" w:rsidR="00A93178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 uzyskani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A93178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947CFFF" w14:textId="77777777" w:rsidR="00A72B6D" w:rsidRPr="00A72B6D" w:rsidRDefault="00A72B6D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743241DD" w14:textId="7FD144FD" w:rsidR="005964C0" w:rsidRPr="00FA7916" w:rsidDel="004278AA" w:rsidRDefault="00A93178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5750B4D9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29CAE4A3" w14:textId="77777777" w:rsidR="00D81815" w:rsidRDefault="00D81815">
      <w:pPr>
        <w:rPr>
          <w:rFonts w:cstheme="minorHAnsi"/>
          <w:i/>
          <w:color w:val="44546A" w:themeColor="text2"/>
          <w:sz w:val="18"/>
        </w:rPr>
      </w:pPr>
      <w:r>
        <w:rPr>
          <w:rFonts w:cstheme="minorHAnsi"/>
          <w:i/>
          <w:color w:val="44546A" w:themeColor="text2"/>
          <w:sz w:val="18"/>
        </w:rPr>
        <w:br w:type="page"/>
      </w:r>
    </w:p>
    <w:p w14:paraId="2E7871F1" w14:textId="42A604B9" w:rsidR="0060317B" w:rsidRPr="00DE5376" w:rsidRDefault="0060317B" w:rsidP="005869AC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3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67F0E27" w14:textId="77777777" w:rsidTr="005869AC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B7FD58" w14:textId="3F8DBDDC" w:rsidR="0060317B" w:rsidRDefault="0060317B" w:rsidP="005869A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5869AC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699FE92" w14:textId="77777777" w:rsidTr="00734106">
        <w:trPr>
          <w:cantSplit/>
          <w:trHeight w:val="51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34EF1AC" w14:textId="4CA8AA87" w:rsidR="0060317B" w:rsidRPr="00FA7916" w:rsidRDefault="0060317B" w:rsidP="005869A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DA65AA">
              <w:rPr>
                <w:sz w:val="20"/>
                <w:szCs w:val="20"/>
              </w:rPr>
              <w:t>pkt. KON 1.6B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52577C25" w14:textId="77777777" w:rsidTr="005869AC">
        <w:trPr>
          <w:cantSplit/>
          <w:trHeight w:val="4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CC7EB86" w14:textId="77777777" w:rsidR="0060317B" w:rsidRPr="00FA7916" w:rsidRDefault="0060317B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CA36542" w14:textId="77777777" w:rsidR="0060317B" w:rsidRPr="00FA7916" w:rsidRDefault="0060317B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37093FB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0E9D987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64AE59D" w14:textId="77777777" w:rsidR="0060317B" w:rsidRPr="00FA7916" w:rsidDel="004278AA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549A061" w14:textId="77777777" w:rsidTr="005869AC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42758E" w14:textId="77777777" w:rsidR="005964C0" w:rsidRDefault="005964C0" w:rsidP="005869AC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6DA48174" w14:textId="0A901AE6" w:rsidR="005964C0" w:rsidRPr="00E06D62" w:rsidRDefault="005964C0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5869AC">
              <w:rPr>
                <w:rFonts w:cstheme="minorHAnsi"/>
                <w:b/>
                <w:sz w:val="20"/>
                <w:szCs w:val="20"/>
              </w:rPr>
              <w:t>6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B073A2C" w14:textId="1BE83A4D" w:rsidR="005964C0" w:rsidRPr="00F620D0" w:rsidRDefault="005964C0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3F4F991A" w14:textId="7052BE55" w:rsidR="005964C0" w:rsidRPr="00FA7916" w:rsidRDefault="005964C0" w:rsidP="005869AC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BB16298" w14:textId="77777777" w:rsidR="005964C0" w:rsidRPr="00FA7916" w:rsidRDefault="005964C0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0F204D7E" w14:textId="064529E7" w:rsidR="005964C0" w:rsidRPr="00FA7916" w:rsidDel="004278AA" w:rsidRDefault="005964C0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5A8C83F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49A9FA0" w14:textId="77777777" w:rsidR="005964C0" w:rsidRDefault="005964C0" w:rsidP="005869AC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AEA96AA" w14:textId="77777777" w:rsidR="005964C0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136A4243" w14:textId="1FAC9DFA" w:rsidR="00DA65AA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uzyskanie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DA65AA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5AABFA0" w14:textId="77777777" w:rsidR="00A72B6D" w:rsidRPr="00A72B6D" w:rsidRDefault="00A72B6D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24A2D3EC" w14:textId="54877091" w:rsidR="005964C0" w:rsidRPr="00FA7916" w:rsidDel="004278AA" w:rsidRDefault="00DA65AA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34F37B9F" w14:textId="76885DD6" w:rsidR="002916A9" w:rsidRDefault="002916A9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30B0100C" w14:textId="2C45119C" w:rsidR="0060317B" w:rsidRPr="00DE5376" w:rsidRDefault="0060317B" w:rsidP="000D6E17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4</w:t>
      </w:r>
      <w:r w:rsidRPr="00DE5376">
        <w:rPr>
          <w:rFonts w:cstheme="minorHAnsi"/>
          <w:i/>
          <w:sz w:val="18"/>
        </w:rPr>
        <w:t xml:space="preserve"> Wymaganie Konkursowe –</w:t>
      </w:r>
      <w:r w:rsidR="006031BB" w:rsidRPr="00DE5376">
        <w:rPr>
          <w:rFonts w:cstheme="minorHAnsi"/>
          <w:i/>
          <w:sz w:val="18"/>
        </w:rPr>
        <w:t>Koszt Całkowity Systemu wraz z użytkowaniem przez 15 lat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20614FA" w14:textId="77777777" w:rsidTr="000D6E17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D6475BF" w14:textId="34840986" w:rsidR="0060317B" w:rsidRPr="000B20D7" w:rsidRDefault="0060317B" w:rsidP="000D6E17">
            <w:pPr>
              <w:spacing w:before="160" w:after="160"/>
              <w:jc w:val="center"/>
              <w:rPr>
                <w:b/>
                <w:sz w:val="20"/>
                <w:szCs w:val="20"/>
              </w:rPr>
            </w:pP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>Koszt Całkowity Systemu wraz z użytkowaniem</w:t>
            </w:r>
            <w:r w:rsidR="000C389A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przez 15 lat dla 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</w:rPr>
              <w:t>Szkoły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</w:t>
            </w:r>
          </w:p>
        </w:tc>
      </w:tr>
      <w:tr w:rsidR="0060317B" w:rsidRPr="00FA7916" w:rsidDel="004278AA" w14:paraId="31BA8161" w14:textId="77777777" w:rsidTr="00734106">
        <w:trPr>
          <w:cantSplit/>
          <w:trHeight w:val="868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E5F8692" w14:textId="64842C9D" w:rsidR="0060317B" w:rsidRPr="00FA7916" w:rsidRDefault="0060317B" w:rsidP="000D6E1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Pr="000B20D7">
              <w:rPr>
                <w:sz w:val="20"/>
                <w:szCs w:val="20"/>
              </w:rPr>
              <w:t>określoną w</w:t>
            </w:r>
            <w:r w:rsidR="000C389A">
              <w:rPr>
                <w:sz w:val="20"/>
                <w:szCs w:val="20"/>
              </w:rPr>
              <w:t xml:space="preserve"> pkt. KON 1.7B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60317B" w:rsidRPr="00FA7916" w:rsidDel="004278AA" w14:paraId="0F2A33BA" w14:textId="77777777" w:rsidTr="00A83EC0">
        <w:trPr>
          <w:cantSplit/>
          <w:trHeight w:val="4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024745" w14:textId="2148A985" w:rsidR="0060317B" w:rsidRPr="00FA7916" w:rsidRDefault="000D6E17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1750487" w14:textId="77777777" w:rsidR="0060317B" w:rsidRPr="00FA7916" w:rsidRDefault="0060317B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13B5616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622F75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3DC379F3" w14:textId="77777777" w:rsidR="0060317B" w:rsidRPr="00FA7916" w:rsidDel="004278AA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09E7C7A" w14:textId="77777777" w:rsidTr="000D6E1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0F0EE1" w14:textId="77777777" w:rsidR="005964C0" w:rsidRDefault="005964C0" w:rsidP="000D6E1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9BAC34E" w14:textId="45D76211" w:rsidR="005964C0" w:rsidRPr="00E06D62" w:rsidRDefault="005964C0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0D6E17">
              <w:rPr>
                <w:rFonts w:cstheme="minorHAnsi"/>
                <w:b/>
                <w:sz w:val="20"/>
                <w:szCs w:val="20"/>
              </w:rPr>
              <w:t>7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CE33A97" w14:textId="0DB85ACF" w:rsidR="005964C0" w:rsidRPr="00F620D0" w:rsidRDefault="005964C0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244B6FA0" w14:textId="10F46A56" w:rsidR="005964C0" w:rsidRPr="00FA7916" w:rsidRDefault="005964C0" w:rsidP="000D6E1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D060C83" w14:textId="77777777" w:rsidR="005964C0" w:rsidRPr="00FA7916" w:rsidRDefault="005964C0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6C1AF10D" w14:textId="554FACB6" w:rsidR="005964C0" w:rsidRPr="00FA7916" w:rsidDel="004278AA" w:rsidRDefault="005964C0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5B8B77D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47686455" w14:textId="6A7D92A7" w:rsidR="000E1171" w:rsidRPr="007406F7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2749EE">
              <w:rPr>
                <w:i/>
                <w:iCs/>
                <w:sz w:val="20"/>
                <w:szCs w:val="20"/>
              </w:rPr>
              <w:t xml:space="preserve">go, natomiast obliczenia 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 3.1 do Regulaminu.</w:t>
            </w:r>
          </w:p>
          <w:p w14:paraId="7DC78EEB" w14:textId="0D33271C" w:rsidR="000E1171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>
              <w:rPr>
                <w:i/>
                <w:iCs/>
                <w:sz w:val="20"/>
                <w:szCs w:val="20"/>
              </w:rPr>
              <w:t xml:space="preserve"> Systemu</w:t>
            </w:r>
            <w:r w:rsidRPr="007406F7">
              <w:rPr>
                <w:i/>
                <w:iCs/>
                <w:sz w:val="20"/>
                <w:szCs w:val="20"/>
              </w:rPr>
              <w:t>, które nie są</w:t>
            </w:r>
            <w:r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Pr="007406F7">
              <w:rPr>
                <w:i/>
                <w:iCs/>
                <w:sz w:val="20"/>
                <w:szCs w:val="20"/>
              </w:rPr>
              <w:t>zastrzeżeniem przypadku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D90890">
              <w:rPr>
                <w:i/>
                <w:iCs/>
                <w:sz w:val="20"/>
                <w:szCs w:val="20"/>
              </w:rPr>
              <w:t>.</w:t>
            </w:r>
          </w:p>
          <w:p w14:paraId="701DE3CA" w14:textId="43841189" w:rsidR="00E83B72" w:rsidRPr="00D90890" w:rsidDel="004278AA" w:rsidRDefault="000E1171" w:rsidP="00D9089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Zamawiający wymaga podania kosztów związanych z produkcją Systemu np. koszty </w:t>
            </w:r>
            <w:r w:rsidRPr="00486955">
              <w:rPr>
                <w:i/>
                <w:iCs/>
                <w:sz w:val="20"/>
                <w:szCs w:val="20"/>
              </w:rPr>
              <w:t>materiał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robocizny, dystrybucji, promocji</w:t>
            </w:r>
            <w:r w:rsidRPr="00486955">
              <w:rPr>
                <w:i/>
                <w:iCs/>
                <w:sz w:val="20"/>
                <w:szCs w:val="20"/>
              </w:rPr>
              <w:t>, marketing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transportu, montażu. Zamawiający wymaga również podania kosztów serwisu, energii elektrycznej, wody wodociągowej oraz kosztów wywozu ścieków, w ujęciu rocznym w okresie 15 lat. </w:t>
            </w:r>
          </w:p>
        </w:tc>
      </w:tr>
    </w:tbl>
    <w:p w14:paraId="651EDF9C" w14:textId="21AD7AB8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593B6863" w14:textId="77777777" w:rsidR="002229F0" w:rsidRDefault="002229F0" w:rsidP="002229F0">
      <w:pPr>
        <w:rPr>
          <w:b/>
          <w:color w:val="538135" w:themeColor="accent6" w:themeShade="BF"/>
          <w:szCs w:val="20"/>
        </w:rPr>
      </w:pPr>
    </w:p>
    <w:p w14:paraId="17499B18" w14:textId="3BFE1D7C" w:rsidR="002229F0" w:rsidRPr="002229F0" w:rsidRDefault="002229F0" w:rsidP="002229F0">
      <w:pPr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 xml:space="preserve">WYMAGANIA KONKURSOWE </w:t>
      </w:r>
      <w:r>
        <w:rPr>
          <w:b/>
          <w:color w:val="538135" w:themeColor="accent6" w:themeShade="BF"/>
          <w:szCs w:val="20"/>
        </w:rPr>
        <w:t xml:space="preserve">W ZAKRESIE </w:t>
      </w:r>
      <w:r w:rsidR="009F1058">
        <w:rPr>
          <w:b/>
          <w:color w:val="538135" w:themeColor="accent6" w:themeShade="BF"/>
          <w:szCs w:val="20"/>
        </w:rPr>
        <w:t>KOMERCJALIZACJI I CEN ETAPÓW</w:t>
      </w:r>
    </w:p>
    <w:p w14:paraId="5A642108" w14:textId="48FB7734" w:rsidR="0060317B" w:rsidRPr="00DE5376" w:rsidRDefault="0060317B" w:rsidP="00117CC4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</w:t>
      </w:r>
      <w:r w:rsidRPr="00DE5376">
        <w:rPr>
          <w:i/>
          <w:iCs/>
          <w:sz w:val="18"/>
          <w:szCs w:val="18"/>
        </w:rPr>
        <w:t xml:space="preserve"> Przychód z komercjalizacji Wyników Prac B+R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C136A3" w14:textId="77777777" w:rsidTr="00117CC4">
        <w:trPr>
          <w:cantSplit/>
          <w:trHeight w:val="259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E541BF4" w14:textId="44C89F37" w:rsidR="0060317B" w:rsidRPr="00F76839" w:rsidRDefault="0060317B" w:rsidP="002229F0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620D0">
              <w:rPr>
                <w:b/>
                <w:sz w:val="20"/>
                <w:szCs w:val="20"/>
                <w:lang w:eastAsia="pl-PL"/>
              </w:rPr>
              <w:t xml:space="preserve">dla Systemu </w:t>
            </w:r>
          </w:p>
        </w:tc>
      </w:tr>
      <w:tr w:rsidR="0060317B" w:rsidRPr="00FA7916" w:rsidDel="004278AA" w14:paraId="2CE88B4D" w14:textId="77777777" w:rsidTr="00734106">
        <w:trPr>
          <w:cantSplit/>
          <w:trHeight w:val="1259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59BA46" w14:textId="4F800D7A" w:rsidR="0060317B" w:rsidRPr="00F60D04" w:rsidRDefault="0060317B" w:rsidP="00117CC4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</w:rPr>
              <w:t>oceni</w:t>
            </w:r>
            <w:r w:rsidR="002229F0">
              <w:rPr>
                <w:sz w:val="20"/>
                <w:szCs w:val="20"/>
              </w:rPr>
              <w:t>any</w:t>
            </w:r>
            <w:r w:rsidRPr="70A62EBD">
              <w:rPr>
                <w:sz w:val="20"/>
                <w:szCs w:val="20"/>
              </w:rPr>
              <w:t xml:space="preserve"> zgodnie z metodologią określoną w</w:t>
            </w:r>
            <w:r w:rsidR="002229F0">
              <w:rPr>
                <w:sz w:val="20"/>
                <w:szCs w:val="20"/>
              </w:rPr>
              <w:t xml:space="preserve"> pkt. KON 1.1F</w:t>
            </w:r>
            <w:r w:rsidR="00850C8A">
              <w:rPr>
                <w:sz w:val="20"/>
                <w:szCs w:val="20"/>
              </w:rPr>
              <w:t xml:space="preserve"> Załącznika nr 1</w:t>
            </w:r>
            <w:r w:rsidRPr="70A62EBD">
              <w:rPr>
                <w:sz w:val="20"/>
                <w:szCs w:val="20"/>
              </w:rPr>
              <w:t xml:space="preserve"> do </w:t>
            </w:r>
            <w:r w:rsidRPr="00F60D04">
              <w:rPr>
                <w:sz w:val="20"/>
                <w:szCs w:val="20"/>
              </w:rPr>
              <w:t xml:space="preserve">Regulaminu podlegać będzie oferowany NCBR przez Wnioskodawcę 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Wyników Prac B+R U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16"/>
                <w:szCs w:val="16"/>
                <w:vertAlign w:val="subscript"/>
              </w:rPr>
              <w:t xml:space="preserve">TZ </w:t>
            </w:r>
          </w:p>
          <w:p w14:paraId="234BC59B" w14:textId="2EB1951F" w:rsidR="0060317B" w:rsidRPr="00F76839" w:rsidRDefault="0060317B" w:rsidP="00117CC4">
            <w:pPr>
              <w:spacing w:before="160" w:after="160"/>
              <w:jc w:val="both"/>
              <w:rPr>
                <w:sz w:val="18"/>
                <w:szCs w:val="20"/>
              </w:rPr>
            </w:pPr>
            <w:r w:rsidRPr="00F76839">
              <w:rPr>
                <w:sz w:val="20"/>
              </w:rPr>
              <w:t xml:space="preserve">Wnioskodawca wpisuje oferowany NCBR </w:t>
            </w:r>
            <w:r w:rsidRPr="00FB5059">
              <w:rPr>
                <w:b/>
                <w:bCs/>
                <w:sz w:val="20"/>
                <w:u w:val="single"/>
              </w:rPr>
              <w:t>dodatkowy</w:t>
            </w:r>
            <w:r w:rsidRPr="00F76839">
              <w:rPr>
                <w:sz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F76839">
              <w:rPr>
                <w:sz w:val="20"/>
              </w:rPr>
              <w:t>Udział w Przychodzie z Komercjalizacji Wyników Prac B+R U</w:t>
            </w:r>
            <w:r>
              <w:rPr>
                <w:sz w:val="18"/>
                <w:szCs w:val="20"/>
                <w:vertAlign w:val="subscript"/>
              </w:rPr>
              <w:t xml:space="preserve">TZ </w:t>
            </w:r>
            <w:r w:rsidRPr="00F76839">
              <w:rPr>
                <w:sz w:val="20"/>
              </w:rPr>
              <w:t> w kolumnie „Deklarowana wartość”.</w:t>
            </w:r>
          </w:p>
        </w:tc>
      </w:tr>
      <w:tr w:rsidR="0060317B" w:rsidRPr="00FA7916" w:rsidDel="004278AA" w14:paraId="4A86D369" w14:textId="77777777" w:rsidTr="0067445F">
        <w:trPr>
          <w:cantSplit/>
          <w:trHeight w:val="57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034C117" w14:textId="562A962F" w:rsidR="0060317B" w:rsidRPr="00FA7916" w:rsidRDefault="00117CC4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E0916F" w14:textId="77777777" w:rsidR="0060317B" w:rsidRPr="00FA7916" w:rsidRDefault="0060317B" w:rsidP="00117CC4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6C380F63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B32E6B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E08969D" w14:textId="77777777" w:rsidR="0060317B" w:rsidRPr="00FA7916" w:rsidDel="004278AA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9693C8D" w14:textId="77777777" w:rsidTr="00117CC4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693CD6" w14:textId="77777777" w:rsidR="005964C0" w:rsidRDefault="005964C0" w:rsidP="00117CC4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2D4FA17B" w14:textId="07FE6D6D" w:rsidR="005964C0" w:rsidRPr="00E06D62" w:rsidRDefault="005964C0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2229F0">
              <w:rPr>
                <w:rFonts w:cstheme="minorHAnsi"/>
                <w:b/>
                <w:sz w:val="20"/>
                <w:szCs w:val="20"/>
              </w:rPr>
              <w:t>1F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2F2A6F3" w14:textId="7E91DB88" w:rsidR="005964C0" w:rsidRPr="00F620D0" w:rsidRDefault="005964C0" w:rsidP="002229F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60D04">
              <w:rPr>
                <w:sz w:val="20"/>
                <w:lang w:eastAsia="pl-PL"/>
              </w:rPr>
              <w:t>U</w:t>
            </w:r>
            <w:r w:rsidRPr="00F60D04">
              <w:rPr>
                <w:sz w:val="20"/>
                <w:vertAlign w:val="subscript"/>
                <w:lang w:eastAsia="pl-PL"/>
              </w:rPr>
              <w:t>TZ</w:t>
            </w:r>
            <w:r w:rsidRPr="00F60D04">
              <w:rPr>
                <w:rStyle w:val="Domylnaczcionkaakapitu1"/>
                <w:sz w:val="18"/>
                <w:szCs w:val="20"/>
                <w:vertAlign w:val="subscript"/>
                <w:lang w:eastAsia="pl-PL"/>
              </w:rPr>
              <w:t xml:space="preserve">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76839">
              <w:rPr>
                <w:sz w:val="20"/>
                <w:szCs w:val="20"/>
                <w:lang w:eastAsia="pl-PL"/>
              </w:rPr>
              <w:t xml:space="preserve">Przychód z </w:t>
            </w:r>
            <w:r w:rsidR="007C55D2">
              <w:rPr>
                <w:sz w:val="20"/>
                <w:szCs w:val="20"/>
                <w:lang w:eastAsia="pl-PL"/>
              </w:rPr>
              <w:t>K</w:t>
            </w:r>
            <w:r w:rsidR="007C55D2" w:rsidRPr="00F76839">
              <w:rPr>
                <w:sz w:val="20"/>
                <w:szCs w:val="20"/>
                <w:lang w:eastAsia="pl-PL"/>
              </w:rPr>
              <w:t xml:space="preserve">omercjalizacji </w:t>
            </w:r>
            <w:r w:rsidRPr="00F76839">
              <w:rPr>
                <w:sz w:val="20"/>
                <w:szCs w:val="20"/>
                <w:lang w:eastAsia="pl-PL"/>
              </w:rPr>
              <w:t xml:space="preserve">Wyników Prac B+R dla </w:t>
            </w:r>
            <w:r w:rsidR="002229F0">
              <w:rPr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693" w:type="dxa"/>
            <w:vAlign w:val="bottom"/>
          </w:tcPr>
          <w:p w14:paraId="11FBAC1F" w14:textId="42E44CF2" w:rsidR="005964C0" w:rsidRPr="00FA7916" w:rsidRDefault="005964C0" w:rsidP="00117CC4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06CDB1" w14:textId="77777777" w:rsidR="005964C0" w:rsidRPr="00FA7916" w:rsidRDefault="005964C0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30DF47D" w14:textId="3390F88D" w:rsidR="005964C0" w:rsidRPr="00FA7916" w:rsidDel="004278AA" w:rsidRDefault="005964C0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32ABFE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13A499A1" w14:textId="77777777" w:rsidR="00D81815" w:rsidRDefault="00D81815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AD322C5" w14:textId="63CEB89B" w:rsidR="0060317B" w:rsidRPr="00DE5376" w:rsidRDefault="0060317B" w:rsidP="00DD541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lastRenderedPageBreak/>
        <w:t>Tabela E.</w:t>
      </w:r>
      <w:r w:rsidR="006031BB" w:rsidRPr="00DE5376">
        <w:rPr>
          <w:rFonts w:cstheme="minorHAnsi"/>
          <w:i/>
          <w:sz w:val="18"/>
          <w:szCs w:val="18"/>
        </w:rPr>
        <w:t>1</w:t>
      </w:r>
      <w:r w:rsidR="00A37DFB">
        <w:rPr>
          <w:rFonts w:cstheme="minorHAnsi"/>
          <w:i/>
          <w:sz w:val="18"/>
          <w:szCs w:val="18"/>
        </w:rPr>
        <w:t>6</w:t>
      </w:r>
      <w:r w:rsidRPr="00DE5376">
        <w:rPr>
          <w:rFonts w:cstheme="minorHAnsi"/>
          <w:i/>
          <w:sz w:val="18"/>
          <w:szCs w:val="18"/>
        </w:rPr>
        <w:t xml:space="preserve"> Wymaganie Konkursowe - Przychód z Komercjalizacji Technol</w:t>
      </w:r>
      <w:r w:rsidR="00471B20" w:rsidRPr="00DE5376">
        <w:rPr>
          <w:rFonts w:cstheme="minorHAnsi"/>
          <w:i/>
          <w:sz w:val="18"/>
          <w:szCs w:val="18"/>
        </w:rPr>
        <w:t>ogii Zależnych dla</w:t>
      </w:r>
      <w:r w:rsidR="006031BB" w:rsidRPr="00DE5376">
        <w:rPr>
          <w:rFonts w:cstheme="minorHAnsi"/>
          <w:i/>
          <w:sz w:val="18"/>
          <w:szCs w:val="18"/>
        </w:rPr>
        <w:t xml:space="preserve"> Systemu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4E47536" w14:textId="77777777" w:rsidTr="00DD541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0E9D030" w14:textId="70BE20D1" w:rsidR="0060317B" w:rsidRPr="005F18EE" w:rsidRDefault="0060317B" w:rsidP="001972AC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F18EE">
              <w:rPr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  <w:r w:rsidR="00B42128" w:rsidRPr="005F18EE">
              <w:rPr>
                <w:b/>
                <w:sz w:val="20"/>
                <w:szCs w:val="20"/>
                <w:lang w:eastAsia="pl-PL"/>
              </w:rPr>
              <w:t xml:space="preserve">dla </w:t>
            </w:r>
            <w:r w:rsidRPr="005F18EE">
              <w:rPr>
                <w:b/>
                <w:sz w:val="20"/>
                <w:szCs w:val="20"/>
                <w:lang w:eastAsia="pl-PL"/>
              </w:rPr>
              <w:t xml:space="preserve">Systemu </w:t>
            </w:r>
          </w:p>
        </w:tc>
      </w:tr>
      <w:tr w:rsidR="0060317B" w:rsidRPr="00FA7916" w:rsidDel="004278AA" w14:paraId="7334F8DD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B718629" w14:textId="52182236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>W ramach Wymagania</w:t>
            </w:r>
            <w:r w:rsidR="001972AC">
              <w:rPr>
                <w:sz w:val="20"/>
                <w:szCs w:val="20"/>
              </w:rPr>
              <w:t xml:space="preserve"> Konkursowego dla </w:t>
            </w:r>
            <w:r w:rsidRPr="005F18EE">
              <w:rPr>
                <w:sz w:val="20"/>
                <w:szCs w:val="20"/>
              </w:rPr>
              <w:t xml:space="preserve">Systemu </w:t>
            </w:r>
            <w:r w:rsidRPr="005F18EE">
              <w:rPr>
                <w:sz w:val="20"/>
                <w:szCs w:val="20"/>
                <w:u w:val="single"/>
              </w:rPr>
              <w:t>Przychód z Komercjalizacji Technologii Zależnych</w:t>
            </w:r>
            <w:r w:rsidRPr="005F18EE">
              <w:rPr>
                <w:sz w:val="20"/>
                <w:szCs w:val="20"/>
              </w:rPr>
              <w:t xml:space="preserve"> ocenie zgodnie z metodologią określoną w </w:t>
            </w:r>
            <w:r w:rsidR="001972AC">
              <w:rPr>
                <w:sz w:val="20"/>
                <w:szCs w:val="20"/>
              </w:rPr>
              <w:t>pkt. KON 1.2F</w:t>
            </w:r>
            <w:r w:rsidR="00471B20" w:rsidRPr="005F18EE">
              <w:rPr>
                <w:sz w:val="20"/>
                <w:szCs w:val="20"/>
              </w:rPr>
              <w:t xml:space="preserve"> Załącznika nr 1</w:t>
            </w:r>
            <w:r w:rsidRPr="005F18EE">
              <w:rPr>
                <w:sz w:val="20"/>
                <w:szCs w:val="20"/>
              </w:rPr>
              <w:t xml:space="preserve"> do Regulaminu podlegać będzie oferowany NCBR przez Wnioskodawcę 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Technologii Zależnych U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C0F54CB" w14:textId="783EFC6B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 xml:space="preserve">Wnioskodawca wpisuje oferowany NCBR </w:t>
            </w:r>
            <w:r w:rsidRPr="00FB5059">
              <w:rPr>
                <w:b/>
                <w:bCs/>
                <w:sz w:val="20"/>
                <w:szCs w:val="20"/>
                <w:u w:val="single"/>
              </w:rPr>
              <w:t>dodatkowy</w:t>
            </w:r>
            <w:r w:rsidRPr="005F18EE">
              <w:rPr>
                <w:sz w:val="20"/>
                <w:szCs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5F18EE">
              <w:rPr>
                <w:sz w:val="20"/>
                <w:szCs w:val="20"/>
              </w:rPr>
              <w:t>Udział w Przychodzie z Komercjalizacji Technologii Zależnych w kolumnie „Deklarowana wartość”.</w:t>
            </w:r>
          </w:p>
        </w:tc>
      </w:tr>
      <w:tr w:rsidR="0060317B" w:rsidRPr="00FA7916" w:rsidDel="004278AA" w14:paraId="0A48766A" w14:textId="77777777" w:rsidTr="00DD541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23C1FB5" w14:textId="0CA4C8F4" w:rsidR="0060317B" w:rsidRPr="005F18EE" w:rsidRDefault="00DD5411" w:rsidP="00DD541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5F18EE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7995278" w14:textId="77777777" w:rsidR="0060317B" w:rsidRPr="005F18EE" w:rsidRDefault="0060317B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FFDBF20" w14:textId="5A600EF1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C55D2" w:rsidRPr="00FB5059">
              <w:rPr>
                <w:rFonts w:cstheme="minorHAnsi"/>
                <w:bCs/>
                <w:sz w:val="20"/>
                <w:szCs w:val="20"/>
              </w:rPr>
              <w:t>dodatkowego Udziału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C55D2" w:rsidRPr="005F18EE">
              <w:rPr>
                <w:sz w:val="20"/>
                <w:szCs w:val="20"/>
              </w:rPr>
              <w:t>w Przychodzie z Komercjalizacji Technologii Zależnych</w:t>
            </w:r>
            <w:r w:rsidR="007C55D2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49A204B" w14:textId="77777777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67D5A5D9" w14:textId="77777777" w:rsidR="0060317B" w:rsidRPr="005F18EE" w:rsidDel="004278AA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7B1FE3A1" w14:textId="77777777" w:rsidTr="00DD5411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8F3684C" w14:textId="77777777" w:rsidR="005964C0" w:rsidRDefault="005964C0" w:rsidP="00DD541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CF4F065" w14:textId="3A49E1D9" w:rsidR="005964C0" w:rsidRPr="00E06D62" w:rsidRDefault="001972AC" w:rsidP="001972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1.2F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BB722CA" w14:textId="0EEB912A" w:rsidR="005964C0" w:rsidRPr="00F620D0" w:rsidRDefault="005964C0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35C59">
              <w:rPr>
                <w:lang w:eastAsia="pl-PL"/>
              </w:rPr>
              <w:t>U</w:t>
            </w:r>
            <w:r>
              <w:rPr>
                <w:vertAlign w:val="subscript"/>
                <w:lang w:eastAsia="pl-PL"/>
              </w:rPr>
              <w:t xml:space="preserve">BR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sz w:val="20"/>
                <w:lang w:eastAsia="pl-PL"/>
              </w:rPr>
              <w:t xml:space="preserve">Przychód z Komercjalizacji Technologii </w:t>
            </w:r>
            <w:r w:rsidRPr="00F620D0">
              <w:rPr>
                <w:sz w:val="20"/>
                <w:szCs w:val="20"/>
                <w:lang w:eastAsia="pl-PL"/>
              </w:rPr>
              <w:t xml:space="preserve">dla Demonstratora Systemu Budynku </w:t>
            </w:r>
            <w:r>
              <w:rPr>
                <w:sz w:val="20"/>
                <w:szCs w:val="20"/>
                <w:lang w:eastAsia="pl-PL"/>
              </w:rPr>
              <w:t>Szkoły</w:t>
            </w:r>
          </w:p>
        </w:tc>
        <w:tc>
          <w:tcPr>
            <w:tcW w:w="2693" w:type="dxa"/>
            <w:vAlign w:val="bottom"/>
          </w:tcPr>
          <w:p w14:paraId="6BBE7FE3" w14:textId="0CD54ED9" w:rsidR="005964C0" w:rsidRPr="00FA7916" w:rsidRDefault="005964C0" w:rsidP="00DD541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3D25DF" w14:textId="77777777" w:rsidR="005964C0" w:rsidRPr="00FA7916" w:rsidRDefault="005964C0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2E29FF8" w14:textId="6760169F" w:rsidR="005964C0" w:rsidRPr="00FA7916" w:rsidDel="004278AA" w:rsidRDefault="005964C0" w:rsidP="00D72BD3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8B3234" w14:textId="5CA9BFFC" w:rsidR="0060317B" w:rsidRDefault="0060317B" w:rsidP="009D2BCC"/>
    <w:p w14:paraId="421637A6" w14:textId="2038EB80" w:rsidR="00911331" w:rsidRPr="00DE5376" w:rsidRDefault="00911331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t>Tabela E.1</w:t>
      </w:r>
      <w:r>
        <w:rPr>
          <w:rFonts w:cstheme="minorHAnsi"/>
          <w:i/>
          <w:sz w:val="18"/>
          <w:szCs w:val="18"/>
        </w:rPr>
        <w:t>7</w:t>
      </w:r>
      <w:r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>Cena za realizację Etapu I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6416021F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961B2D2" w14:textId="396A27C2" w:rsidR="00911331" w:rsidRPr="005F18EE" w:rsidRDefault="002E72BF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5AA10077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DDBF709" w14:textId="6C872280" w:rsidR="00911331" w:rsidRPr="005F18EE" w:rsidRDefault="002E72BF" w:rsidP="002E72BF">
            <w:pPr>
              <w:spacing w:before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 ramach Wymagania Konkursowego Cena za realizację Etapu 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1D018F3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D9BBA28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A418413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E7483FA" w14:textId="699C005C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2E72B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6F7D4B4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CA7D0CA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4A80B5EB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5FE08699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3989651" w14:textId="21DCF0CF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1.3F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4FCB6922" w14:textId="39FB571C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za realizację Etapu I </w:t>
            </w:r>
          </w:p>
        </w:tc>
        <w:tc>
          <w:tcPr>
            <w:tcW w:w="2693" w:type="dxa"/>
            <w:vAlign w:val="bottom"/>
          </w:tcPr>
          <w:p w14:paraId="498D10AC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3C56FB9" w14:textId="2FE6831D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085BF2DD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753ED3B3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03654FE6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0B6E49F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636D9F32" w14:textId="24D8718D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812F88" w14:textId="3AC30F77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1A09639A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6CFC399" w14:textId="77777777" w:rsidR="00911331" w:rsidRDefault="00911331" w:rsidP="00911331"/>
    <w:p w14:paraId="159EDECD" w14:textId="3AAC4581" w:rsidR="00911331" w:rsidRPr="00DE5376" w:rsidRDefault="007516F8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>
        <w:br w:type="page"/>
      </w:r>
      <w:r w:rsidR="00911331" w:rsidRPr="00DE5376">
        <w:rPr>
          <w:rFonts w:cstheme="minorHAnsi"/>
          <w:i/>
          <w:sz w:val="18"/>
          <w:szCs w:val="18"/>
        </w:rPr>
        <w:lastRenderedPageBreak/>
        <w:t>Tabela E.1</w:t>
      </w:r>
      <w:r w:rsidR="00911331">
        <w:rPr>
          <w:rFonts w:cstheme="minorHAnsi"/>
          <w:i/>
          <w:sz w:val="18"/>
          <w:szCs w:val="18"/>
        </w:rPr>
        <w:t>8</w:t>
      </w:r>
      <w:r w:rsidR="00911331"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="00911331"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 xml:space="preserve">Cena za realizację Etapu II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535B735A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AD61E77" w14:textId="26216D40" w:rsidR="00911331" w:rsidRPr="005F18EE" w:rsidRDefault="00213F4C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6D1E39C8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072BF36" w14:textId="61A83542" w:rsidR="00911331" w:rsidRPr="005F18EE" w:rsidRDefault="002E72BF" w:rsidP="000832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W ramach Wymagania Konkursowego Cena za realizację Etapu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7997CF6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B9B8C37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95EFCCF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C158171" w14:textId="31E80877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013A9A3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D5FA709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53BC2A96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4FFD4331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2078A70" w14:textId="5D6E039D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1.4F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3656CA26" w14:textId="73A6526E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3" w:type="dxa"/>
            <w:vAlign w:val="bottom"/>
          </w:tcPr>
          <w:p w14:paraId="3A95D704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1668BAC" w14:textId="191242BF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76090971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14391919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4AF2E4BA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3D9307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4C3E5D1E" w14:textId="33CAA0C1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F871F1E" w14:textId="7F85C91A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4DC185DC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4BAA41D" w14:textId="77777777" w:rsidR="00911331" w:rsidRDefault="00911331" w:rsidP="00911331"/>
    <w:p w14:paraId="5EDDA5C8" w14:textId="7AFDA723" w:rsidR="0060317B" w:rsidRPr="009D2BCC" w:rsidRDefault="0060317B" w:rsidP="009D2BCC"/>
    <w:p w14:paraId="3CE34452" w14:textId="3DC84B22" w:rsidR="00E53321" w:rsidRPr="00F76839" w:rsidRDefault="001D3A7B" w:rsidP="00F76839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OPIS KONCEPCYJNY </w:t>
      </w:r>
      <w:r w:rsidR="00E53321">
        <w:rPr>
          <w:rFonts w:cstheme="minorHAnsi"/>
        </w:rPr>
        <w:t xml:space="preserve">PLANOWANEGO </w:t>
      </w:r>
      <w:r w:rsidR="00E53321" w:rsidRPr="799A9864">
        <w:rPr>
          <w:rFonts w:cstheme="minorBidi"/>
        </w:rPr>
        <w:t xml:space="preserve">SYSTEMU </w:t>
      </w:r>
      <w:r w:rsidR="00E53321">
        <w:rPr>
          <w:rFonts w:cstheme="minorBidi"/>
        </w:rPr>
        <w:t xml:space="preserve">RETENCJONOWANIA </w:t>
      </w:r>
      <w:r w:rsidR="007516F8">
        <w:rPr>
          <w:rFonts w:cstheme="minorBidi"/>
        </w:rPr>
        <w:br/>
      </w:r>
      <w:r w:rsidR="00E53321">
        <w:rPr>
          <w:rFonts w:cstheme="minorBidi"/>
        </w:rPr>
        <w:t xml:space="preserve">I OCZYSZCZANIA WODY DESZCZOWEJ </w:t>
      </w:r>
    </w:p>
    <w:p w14:paraId="6E67DB64" w14:textId="7D885F39" w:rsidR="008509E0" w:rsidRDefault="008509E0" w:rsidP="008509E0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przedstawić opis koncepcyjny planowanego Systemu </w:t>
      </w:r>
      <w:r>
        <w:rPr>
          <w:sz w:val="20"/>
          <w:szCs w:val="20"/>
          <w:u w:val="single"/>
        </w:rPr>
        <w:t xml:space="preserve">Retencjonowania o oczyszczania wody deszczowej </w:t>
      </w:r>
      <w:r w:rsidRPr="799A9864">
        <w:rPr>
          <w:sz w:val="20"/>
          <w:szCs w:val="20"/>
          <w:u w:val="single"/>
        </w:rPr>
        <w:t>z informacjami doprecyzowującymi, zgodnie z tabelami poniżej, co</w:t>
      </w:r>
      <w:r>
        <w:rPr>
          <w:sz w:val="20"/>
          <w:szCs w:val="20"/>
          <w:u w:val="single"/>
        </w:rPr>
        <w:t xml:space="preserve"> pozwoli Zamawiającemu uzyskać szczegółową informację</w:t>
      </w:r>
      <w:r w:rsidRPr="799A9864">
        <w:rPr>
          <w:sz w:val="20"/>
          <w:szCs w:val="20"/>
          <w:u w:val="single"/>
        </w:rPr>
        <w:t xml:space="preserve"> odnośnie </w:t>
      </w:r>
      <w:r>
        <w:rPr>
          <w:sz w:val="20"/>
          <w:szCs w:val="20"/>
          <w:u w:val="single"/>
        </w:rPr>
        <w:t xml:space="preserve">do </w:t>
      </w:r>
      <w:r w:rsidRPr="799A9864">
        <w:rPr>
          <w:sz w:val="20"/>
          <w:szCs w:val="20"/>
          <w:u w:val="single"/>
        </w:rPr>
        <w:t xml:space="preserve">proponowanego  Systemu, w szczególności rozwiązań innowacyjnych, a także jego potencjału wdrożeniowego, na podstawie których Zamawiający dokona wyboru najbardziej innowacyjnych i najlepiej rokujących rozwiązań. </w:t>
      </w:r>
    </w:p>
    <w:p w14:paraId="5F90EAB2" w14:textId="5EC7194D" w:rsidR="004046B7" w:rsidRDefault="00C11BEC" w:rsidP="001D3A7B">
      <w:pPr>
        <w:jc w:val="both"/>
        <w:rPr>
          <w:sz w:val="20"/>
          <w:szCs w:val="20"/>
          <w:u w:val="single"/>
        </w:rPr>
      </w:pP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planowanej do opracowania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Systemu retencjonowania i oczyszczania wody deszczowej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podstawie której Zamawiający dokona oceny Wymagań Jakościowych nr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i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1F60B1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uzasadnienia dla Wymagania Jakościowych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-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6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487877AC" w:rsidR="006D51E8" w:rsidRPr="00DE5376" w:rsidRDefault="006D51E8" w:rsidP="006D51E8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8509E0" w:rsidRPr="00DE5376">
        <w:rPr>
          <w:color w:val="auto"/>
        </w:rPr>
        <w:t>F</w:t>
      </w:r>
      <w:r w:rsidR="006A64C5" w:rsidRPr="00DE5376">
        <w:rPr>
          <w:color w:val="auto"/>
        </w:rPr>
        <w:t>.</w:t>
      </w:r>
      <w:r w:rsidRPr="00DE5376">
        <w:rPr>
          <w:color w:val="auto"/>
        </w:rPr>
        <w:fldChar w:fldCharType="begin"/>
      </w:r>
      <w:r w:rsidRPr="00DE5376">
        <w:rPr>
          <w:color w:val="auto"/>
        </w:rPr>
        <w:instrText xml:space="preserve"> SEQ Tabela \* ARABIC \s 1 </w:instrText>
      </w:r>
      <w:r w:rsidRPr="00DE5376">
        <w:rPr>
          <w:color w:val="auto"/>
        </w:rPr>
        <w:fldChar w:fldCharType="separate"/>
      </w:r>
      <w:r w:rsidR="00A35013" w:rsidRPr="00DE5376">
        <w:rPr>
          <w:noProof/>
          <w:color w:val="auto"/>
        </w:rPr>
        <w:t>1</w:t>
      </w:r>
      <w:r w:rsidRPr="00DE5376">
        <w:rPr>
          <w:noProof/>
          <w:color w:val="auto"/>
        </w:rPr>
        <w:fldChar w:fldCharType="end"/>
      </w:r>
      <w:r w:rsidRPr="00DE5376">
        <w:rPr>
          <w:color w:val="auto"/>
        </w:rPr>
        <w:t xml:space="preserve"> </w:t>
      </w:r>
      <w:r w:rsidR="00177BB3" w:rsidRPr="00DE5376">
        <w:rPr>
          <w:color w:val="auto"/>
        </w:rPr>
        <w:t xml:space="preserve"> </w:t>
      </w:r>
      <w:r w:rsidR="008509E0" w:rsidRPr="00DE5376">
        <w:rPr>
          <w:rFonts w:cstheme="minorHAnsi"/>
          <w:color w:val="auto"/>
        </w:rPr>
        <w:t>Opis proponowanych rozwiązań w zakresie Systemu</w:t>
      </w:r>
      <w:r w:rsidR="008509E0"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 xml:space="preserve">– Wymaganie Jakościowe nr 1.1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8B4BC2B">
        <w:trPr>
          <w:trHeight w:val="55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277D86">
            <w:pPr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9C051E" w:rsidRPr="00DE04E9" w:rsidRDefault="009C051E" w:rsidP="00277D86">
            <w:pPr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277D86">
            <w:pPr>
              <w:spacing w:before="80" w:after="80"/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59613580" w:rsidR="009C051E" w:rsidRPr="009C051E" w:rsidRDefault="002B4D4C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JAK 1.1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77A92D7" w:rsidR="009C051E" w:rsidRPr="008A7255" w:rsidRDefault="008509E0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Koncepcja Systemu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9C051E" w14:paraId="76FCF181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FC4A72" w14:textId="4C4E07CF" w:rsidR="005D5EEF" w:rsidRDefault="005D5EEF" w:rsidP="00BD59F0">
            <w:pPr>
              <w:jc w:val="both"/>
              <w:rPr>
                <w:sz w:val="20"/>
                <w:szCs w:val="20"/>
                <w:u w:val="single"/>
              </w:rPr>
            </w:pPr>
          </w:p>
          <w:p w14:paraId="688E70DB" w14:textId="59ADBAD2" w:rsidR="005D5EEF" w:rsidRDefault="005D5EEF" w:rsidP="005D5EEF">
            <w:pPr>
              <w:rPr>
                <w:sz w:val="20"/>
                <w:szCs w:val="20"/>
              </w:rPr>
            </w:pPr>
          </w:p>
          <w:p w14:paraId="78E4EA7E" w14:textId="3735D829" w:rsidR="005D5EEF" w:rsidRDefault="005D5EEF" w:rsidP="005D5EEF">
            <w:pPr>
              <w:rPr>
                <w:sz w:val="20"/>
                <w:szCs w:val="20"/>
              </w:rPr>
            </w:pPr>
          </w:p>
          <w:p w14:paraId="27B26EB8" w14:textId="77777777" w:rsidR="009C051E" w:rsidRPr="005D5EEF" w:rsidRDefault="009C051E" w:rsidP="005D5EEF">
            <w:pPr>
              <w:rPr>
                <w:sz w:val="20"/>
                <w:szCs w:val="20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686980EF" w14:textId="0610E8D9" w:rsidR="00D037E1" w:rsidRPr="00874FA1" w:rsidRDefault="5A5F61E2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W opisie koncepcji planowanego do opracowania Systemu należy podać</w:t>
            </w:r>
            <w:r w:rsidR="5399AAFE" w:rsidRPr="4BDB17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w szczególności:</w:t>
            </w:r>
          </w:p>
          <w:p w14:paraId="39D0F51C" w14:textId="3FF54B00" w:rsidR="00E669CA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gólny opis Systemu opracowywanego w ramach Przedsięwzięcia wraz ze wskazaniem jego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funkcjonalnoś</w:t>
            </w:r>
            <w:r w:rsidR="00E669CA" w:rsidRPr="00E669CA">
              <w:rPr>
                <w:rFonts w:ascii="Calibri" w:hAnsi="Calibri" w:cs="Calibri"/>
                <w:sz w:val="20"/>
                <w:szCs w:val="20"/>
              </w:rPr>
              <w:t>ci,</w:t>
            </w:r>
          </w:p>
          <w:p w14:paraId="5E3DA299" w14:textId="3054A0C7" w:rsidR="00D037E1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ałożenia projektowe Systemu – opis głównych elementów składowych Systemu ze schematem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blokowym przedstawiającym elementy składowe Systemu oraz powiązania między nimi,</w:t>
            </w:r>
          </w:p>
          <w:p w14:paraId="39A8D067" w14:textId="172C24F3" w:rsidR="00092EAA" w:rsidRPr="00E669CA" w:rsidRDefault="00092EAA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różnice w konstrukcji, w założeniach oraz w implementacji Systemu dla Budynku Jednorodzinnego oraz Budynku Szkoły, </w:t>
            </w:r>
          </w:p>
          <w:p w14:paraId="6A9338C3" w14:textId="055C5945" w:rsidR="00D037E1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rzewagi i różnice Systemu w stosunku do obecnie dostępnych produktów na rynku,</w:t>
            </w:r>
          </w:p>
          <w:p w14:paraId="525E2DA4" w14:textId="37FF4E87" w:rsidR="006C162F" w:rsidRDefault="5043031C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z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 xml:space="preserve">ałożenia projektowe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>Demonstratora Systemu, uwzględniające:</w:t>
            </w:r>
          </w:p>
          <w:p w14:paraId="7F7404E9" w14:textId="2A743E90" w:rsidR="006C162F" w:rsidRPr="009F313A" w:rsidRDefault="00D037E1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opis materiałów i elementów wchodzących w jego skład,</w:t>
            </w:r>
          </w:p>
          <w:p w14:paraId="35C554FB" w14:textId="75E55BEA" w:rsidR="00E669CA" w:rsidRPr="006C162F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wskazanie możliwości wyk</w:t>
            </w:r>
            <w:r w:rsidR="009F313A">
              <w:rPr>
                <w:rFonts w:ascii="Calibri" w:hAnsi="Calibri" w:cs="Calibri"/>
                <w:sz w:val="20"/>
                <w:szCs w:val="20"/>
              </w:rPr>
              <w:t xml:space="preserve">onalności Demonstratorów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w ramach przedstawionego</w:t>
            </w:r>
            <w:r w:rsidR="006C16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harmonogramu Przedsięwzięcia oraz możliwości osiągnięcia celów Przedsięwzięcia,</w:t>
            </w:r>
          </w:p>
          <w:p w14:paraId="5D36DE16" w14:textId="7DD18A3C" w:rsidR="004B4EB9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opis wykorzystania najlepszych praktyk inżynierskich </w:t>
            </w:r>
            <w:r w:rsidR="009F313A">
              <w:rPr>
                <w:rFonts w:ascii="Calibri" w:hAnsi="Calibri" w:cs="Calibri"/>
                <w:sz w:val="20"/>
                <w:szCs w:val="20"/>
              </w:rPr>
              <w:t>przy projektowaniu Demonstratorów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Systemu oraz podejścia uwzględniającego bezpieczeństwo zastosowanych elementów,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instalacji i urządzeń,</w:t>
            </w:r>
          </w:p>
          <w:p w14:paraId="0323A3D3" w14:textId="5A5BC01C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zualizacje lub 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rysunek techniczny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Demonstratorów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 pozwalające na ocenę estetyki wykonania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i designu,</w:t>
            </w:r>
          </w:p>
          <w:p w14:paraId="09508F80" w14:textId="31E113E8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pis rozwiązań z zakresu bezpieczeństw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a jakości wody zastosowanych 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Systemie/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Demonstratorach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</w:t>
            </w:r>
          </w:p>
          <w:p w14:paraId="3D4A16D1" w14:textId="25B1DB09" w:rsid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estawienie parametrów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Demonstratora Systemu planowanych do osiągnięcia – sprawność, wymiary</w:t>
            </w:r>
          </w:p>
          <w:p w14:paraId="158954F2" w14:textId="20E71652" w:rsidR="004B4EB9" w:rsidRP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kalowalność Systemu</w:t>
            </w:r>
            <w:r w:rsidR="00D72BD3">
              <w:rPr>
                <w:rFonts w:ascii="Calibri" w:hAnsi="Calibri" w:cs="Calibri"/>
                <w:sz w:val="20"/>
                <w:szCs w:val="20"/>
              </w:rPr>
              <w:t>/Demonstratorów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- możliwość oraz</w:t>
            </w:r>
            <w:r w:rsidR="00E1236E">
              <w:rPr>
                <w:rFonts w:ascii="Calibri" w:hAnsi="Calibri" w:cs="Calibri"/>
                <w:sz w:val="20"/>
                <w:szCs w:val="20"/>
              </w:rPr>
              <w:t xml:space="preserve"> koszt zastosowania proponowanego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przez Wnioskodawcę</w:t>
            </w:r>
            <w:r w:rsidR="004B4EB9" w:rsidRPr="00E123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236E">
              <w:rPr>
                <w:rFonts w:ascii="Calibri" w:hAnsi="Calibri" w:cs="Calibri"/>
                <w:sz w:val="20"/>
                <w:szCs w:val="20"/>
              </w:rPr>
              <w:t>Systemu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w skali innej</w:t>
            </w:r>
            <w:r w:rsidR="00F84FE4">
              <w:rPr>
                <w:rFonts w:ascii="Calibri" w:hAnsi="Calibri" w:cs="Calibri"/>
                <w:sz w:val="20"/>
                <w:szCs w:val="20"/>
              </w:rPr>
              <w:t xml:space="preserve"> niż skala Demonstratora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5EBB3BA" w14:textId="206D8AD8" w:rsidR="00694BF5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yzyka związane z produkcją i eksploatacją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Demonstratora Systemu, oraz sposób </w:t>
            </w:r>
            <w:r w:rsidR="009F1058">
              <w:rPr>
                <w:rFonts w:ascii="Calibri" w:hAnsi="Calibri" w:cs="Calibri"/>
                <w:sz w:val="20"/>
                <w:szCs w:val="20"/>
              </w:rPr>
              <w:t>zarządzania ryzykiem,</w:t>
            </w:r>
          </w:p>
          <w:p w14:paraId="3207F98A" w14:textId="443F0CD0" w:rsidR="009F1058" w:rsidRPr="009F1058" w:rsidRDefault="009F1058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naturalne i proekologiczne m</w:t>
            </w:r>
            <w:r w:rsidRPr="009F1058">
              <w:rPr>
                <w:rFonts w:ascii="Calibri" w:hAnsi="Calibri"/>
                <w:sz w:val="20"/>
              </w:rPr>
              <w:t>etod</w:t>
            </w:r>
            <w:r>
              <w:rPr>
                <w:rFonts w:ascii="Calibri" w:hAnsi="Calibri"/>
                <w:sz w:val="20"/>
              </w:rPr>
              <w:t xml:space="preserve">y </w:t>
            </w:r>
            <w:r w:rsidRPr="009F1058">
              <w:rPr>
                <w:rFonts w:ascii="Calibri" w:hAnsi="Calibri"/>
                <w:sz w:val="20"/>
              </w:rPr>
              <w:t xml:space="preserve">oczyszczania wody i zagospodarowania ścieków. </w:t>
            </w:r>
          </w:p>
        </w:tc>
      </w:tr>
      <w:tr w:rsidR="009C051E" w14:paraId="784F6E3E" w14:textId="77777777" w:rsidTr="08B4BC2B">
        <w:trPr>
          <w:trHeight w:val="951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52F84191" w:rsidR="009C051E" w:rsidRDefault="005D5EEF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28A90C73" w14:textId="3D9E9F80" w:rsidR="00B40CDD" w:rsidRPr="00662F92" w:rsidRDefault="7C00402C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4BDB1700">
              <w:rPr>
                <w:i/>
                <w:iCs/>
                <w:sz w:val="20"/>
                <w:szCs w:val="20"/>
              </w:rPr>
              <w:t>W tym pol</w:t>
            </w:r>
            <w:r w:rsidR="0FD8A6C8" w:rsidRPr="4BDB1700">
              <w:rPr>
                <w:i/>
                <w:iCs/>
                <w:sz w:val="20"/>
                <w:szCs w:val="20"/>
              </w:rPr>
              <w:t>u proszę wpisać opis Koncepcji</w:t>
            </w:r>
            <w:r w:rsidRPr="4BDB1700">
              <w:rPr>
                <w:i/>
                <w:iCs/>
                <w:sz w:val="20"/>
                <w:szCs w:val="20"/>
              </w:rPr>
              <w:t xml:space="preserve"> Systemu zgodnie z podpunktami </w:t>
            </w:r>
            <w:r w:rsidR="009F1058">
              <w:rPr>
                <w:i/>
                <w:iCs/>
                <w:sz w:val="20"/>
                <w:szCs w:val="20"/>
              </w:rPr>
              <w:t>a)-k</w:t>
            </w:r>
            <w:r w:rsidR="1DFE53B4" w:rsidRPr="4BDB1700">
              <w:rPr>
                <w:i/>
                <w:iCs/>
                <w:sz w:val="20"/>
                <w:szCs w:val="20"/>
              </w:rPr>
              <w:t xml:space="preserve">) oraz </w:t>
            </w:r>
            <w:r w:rsidR="20EE1AA3" w:rsidRPr="4BDB1700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Wymaganiem Jakościowym JAK 1.1  Załącznika nr 1 do Regulaminu.</w:t>
            </w:r>
          </w:p>
        </w:tc>
      </w:tr>
    </w:tbl>
    <w:p w14:paraId="1457E168" w14:textId="61B600C7" w:rsidR="004046B7" w:rsidRPr="00DE5376" w:rsidRDefault="004046B7" w:rsidP="004046B7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F.2  </w:t>
      </w:r>
      <w:r w:rsidRPr="00DE5376">
        <w:rPr>
          <w:rFonts w:cstheme="minorHAnsi"/>
          <w:color w:val="auto"/>
        </w:rPr>
        <w:t>Opis jakości rozwiązań Systemu</w:t>
      </w:r>
      <w:r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>– Wymaganie Jakościowe nr 1.2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4046B7" w14:paraId="7DFB6C34" w14:textId="77777777" w:rsidTr="08B4BC2B">
        <w:trPr>
          <w:trHeight w:val="79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A6F0A15" w14:textId="77777777" w:rsidR="004046B7" w:rsidRDefault="004046B7" w:rsidP="00F76839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60E27D0D" w14:textId="77777777" w:rsidR="004046B7" w:rsidRPr="00DE04E9" w:rsidRDefault="004046B7" w:rsidP="00F76839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BE4491E" w14:textId="77777777" w:rsidR="004046B7" w:rsidRPr="00347FD6" w:rsidRDefault="004046B7" w:rsidP="00F76839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3FE3EF30" w14:textId="36A7421E" w:rsidR="004046B7" w:rsidRDefault="002549DE" w:rsidP="002549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JAK</w:t>
            </w:r>
          </w:p>
          <w:p w14:paraId="2FD5E53B" w14:textId="69B6DD83" w:rsidR="002549DE" w:rsidRPr="009C051E" w:rsidRDefault="002549DE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1.2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3BC7E07A" w14:textId="560FD190" w:rsidR="004046B7" w:rsidRPr="008A7255" w:rsidRDefault="004046B7" w:rsidP="005D5EE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Jakość </w:t>
            </w:r>
            <w:r w:rsidR="0E2B9F15"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Wykonania 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Systemu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4046B7" w14:paraId="582198CB" w14:textId="77777777" w:rsidTr="08B4BC2B">
        <w:trPr>
          <w:trHeight w:val="1500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72F676" w14:textId="77777777" w:rsidR="004046B7" w:rsidRPr="008A7255" w:rsidRDefault="004046B7" w:rsidP="00F76839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1F31AC8F" w14:textId="4DBF7291" w:rsidR="005D5EEF" w:rsidRPr="005D70C9" w:rsidRDefault="1007F939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 xml:space="preserve">W opisie Jakości Wykonania planowanego do opracowania </w:t>
            </w:r>
            <w:r w:rsidR="00D72BD3">
              <w:rPr>
                <w:rFonts w:ascii="Calibri" w:hAnsi="Calibri" w:cs="Calibri"/>
                <w:sz w:val="20"/>
                <w:szCs w:val="20"/>
              </w:rPr>
              <w:t xml:space="preserve">obu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Syst</w:t>
            </w:r>
            <w:r w:rsidR="00D72BD3">
              <w:rPr>
                <w:rFonts w:ascii="Calibri" w:hAnsi="Calibri" w:cs="Calibri"/>
                <w:sz w:val="20"/>
                <w:szCs w:val="20"/>
              </w:rPr>
              <w:t>emów (dla Demonstratora Systemu Budynku Jednorodzinnego oraz dla Demonstratora Systemu Budynku Szkoły)</w:t>
            </w:r>
            <w:r w:rsidRPr="4BDB1700">
              <w:rPr>
                <w:rFonts w:ascii="Calibri" w:hAnsi="Calibri" w:cs="Calibri"/>
                <w:sz w:val="20"/>
                <w:szCs w:val="20"/>
              </w:rPr>
              <w:t xml:space="preserve"> należy podać w szczególności:</w:t>
            </w:r>
          </w:p>
          <w:p w14:paraId="1942FBB6" w14:textId="33D83623" w:rsidR="00F74C76" w:rsidRPr="00092EAA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materiałów i elementów z jakich został wykonany Sy</w:t>
            </w:r>
            <w:r w:rsidR="00092EAA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stem,</w:t>
            </w:r>
          </w:p>
          <w:p w14:paraId="08A1BBCD" w14:textId="55271AC8" w:rsidR="00092EAA" w:rsidRPr="009B5D92" w:rsidRDefault="00092EAA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różnic Jakości Wykonania dla Systemu Budynku Jednordzennego oraz Systemu Budynku Szkoły </w:t>
            </w:r>
          </w:p>
          <w:p w14:paraId="39BF2C7D" w14:textId="2ADBD7A1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ergonomii i zasad bezpiecznego użytkowania Systemu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761A9A2A" w14:textId="70BA6A44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wizualizację lub rysunki techniczne Systemu, pozwalające na 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ocenę estetyki wykonania i desi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g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n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42198BF0" w14:textId="61ED0E78" w:rsidR="009F1058" w:rsidRPr="009F1058" w:rsidRDefault="00015737" w:rsidP="009F1058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zastosowanych praktyk inżynierskich.</w:t>
            </w:r>
          </w:p>
          <w:p w14:paraId="17489FA7" w14:textId="27A379C2" w:rsidR="007516F8" w:rsidRPr="007516F8" w:rsidRDefault="007516F8" w:rsidP="007516F8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046B7" w14:paraId="49FBCC10" w14:textId="77777777" w:rsidTr="08B4BC2B">
        <w:trPr>
          <w:trHeight w:val="704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5915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BEF7665" w14:textId="77777777" w:rsidR="004046B7" w:rsidRDefault="004046B7" w:rsidP="003C6246">
                <w:pPr>
                  <w:pStyle w:val="Akapitzlist"/>
                  <w:spacing w:before="160" w:after="1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B183024" w14:textId="3E42F1C1" w:rsidR="00B40CDD" w:rsidRPr="00015737" w:rsidRDefault="00853142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009F453B">
              <w:rPr>
                <w:i/>
                <w:iCs/>
                <w:sz w:val="20"/>
                <w:szCs w:val="20"/>
              </w:rPr>
              <w:t xml:space="preserve">W tym polu proszę wpisać opis Jakości Wykonania Systemu zgodnie z podpunktami </w:t>
            </w:r>
            <w:r w:rsidR="00D81815" w:rsidRPr="009F453B">
              <w:rPr>
                <w:i/>
                <w:iCs/>
                <w:sz w:val="20"/>
                <w:szCs w:val="20"/>
              </w:rPr>
              <w:t>a)-d</w:t>
            </w:r>
            <w:r w:rsidR="009F39E6">
              <w:rPr>
                <w:i/>
                <w:iCs/>
                <w:sz w:val="20"/>
                <w:szCs w:val="20"/>
              </w:rPr>
              <w:t xml:space="preserve">) oraz </w:t>
            </w:r>
            <w:r w:rsidR="009F39E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Wymaganiem Jakościowym JAK 1.2  Załącznika</w:t>
            </w:r>
            <w:r w:rsidR="009F39E6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08F508FC" w14:textId="520374BC" w:rsidR="004046B7" w:rsidRPr="00F76839" w:rsidRDefault="004046B7" w:rsidP="00F76839"/>
    <w:p w14:paraId="0EC8A4CA" w14:textId="571D0A47" w:rsidR="046360E9" w:rsidRPr="00DE5376" w:rsidRDefault="00F35D7F" w:rsidP="000C1B83">
      <w:pPr>
        <w:rPr>
          <w:rFonts w:cstheme="minorHAnsi"/>
          <w:i/>
          <w:iCs/>
          <w:sz w:val="18"/>
          <w:szCs w:val="18"/>
        </w:rPr>
      </w:pPr>
      <w:r w:rsidRPr="00DE5376">
        <w:rPr>
          <w:rFonts w:cstheme="minorHAnsi"/>
          <w:i/>
          <w:iCs/>
          <w:sz w:val="18"/>
          <w:szCs w:val="18"/>
        </w:rPr>
        <w:t xml:space="preserve">Tabela </w:t>
      </w:r>
      <w:r w:rsidR="004046B7" w:rsidRPr="00DE5376">
        <w:rPr>
          <w:rFonts w:cstheme="minorHAnsi"/>
          <w:i/>
          <w:iCs/>
          <w:sz w:val="18"/>
          <w:szCs w:val="18"/>
        </w:rPr>
        <w:t>F</w:t>
      </w:r>
      <w:r w:rsidRPr="00DE5376">
        <w:rPr>
          <w:rFonts w:cstheme="minorHAnsi"/>
          <w:i/>
          <w:iCs/>
          <w:sz w:val="18"/>
          <w:szCs w:val="18"/>
        </w:rPr>
        <w:t>.</w:t>
      </w:r>
      <w:r w:rsidR="004046B7" w:rsidRPr="00DE5376">
        <w:rPr>
          <w:rFonts w:cstheme="minorHAnsi"/>
          <w:i/>
          <w:iCs/>
          <w:sz w:val="18"/>
          <w:szCs w:val="18"/>
        </w:rPr>
        <w:t xml:space="preserve">3 </w:t>
      </w:r>
      <w:r w:rsidR="046360E9" w:rsidRPr="00DE5376">
        <w:rPr>
          <w:rFonts w:cstheme="minorHAnsi"/>
          <w:i/>
          <w:iCs/>
          <w:sz w:val="18"/>
          <w:szCs w:val="18"/>
        </w:rPr>
        <w:t xml:space="preserve">Proponowane przez </w:t>
      </w:r>
      <w:r w:rsidR="00286711" w:rsidRPr="00DE5376">
        <w:rPr>
          <w:rFonts w:cstheme="minorHAnsi"/>
          <w:i/>
          <w:iCs/>
          <w:sz w:val="18"/>
          <w:szCs w:val="18"/>
        </w:rPr>
        <w:t xml:space="preserve">Wnioskodawcę </w:t>
      </w:r>
      <w:r w:rsidR="046360E9" w:rsidRPr="00DE5376">
        <w:rPr>
          <w:rFonts w:cstheme="minorHAnsi"/>
          <w:i/>
          <w:iCs/>
          <w:sz w:val="18"/>
          <w:szCs w:val="18"/>
        </w:rPr>
        <w:t>rozwiązania innowacyjne</w:t>
      </w:r>
      <w:r w:rsidR="00C11BEC" w:rsidRPr="00DE5376">
        <w:rPr>
          <w:rFonts w:cstheme="minorHAnsi"/>
          <w:i/>
          <w:iCs/>
          <w:sz w:val="18"/>
          <w:szCs w:val="18"/>
        </w:rPr>
        <w:t xml:space="preserve"> </w:t>
      </w:r>
      <w:r w:rsidR="00F024CE" w:rsidRPr="00DE5376">
        <w:rPr>
          <w:rFonts w:cstheme="minorHAnsi"/>
          <w:i/>
          <w:iCs/>
          <w:sz w:val="18"/>
          <w:szCs w:val="18"/>
        </w:rPr>
        <w:t xml:space="preserve">– Wymaganie Jakościowe nr 1.3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4BDB1700">
        <w:trPr>
          <w:trHeight w:val="77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7717966C" w:rsidR="00373367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18ED2D31" w:rsidR="00373367" w:rsidRPr="00277D86" w:rsidRDefault="1E3C5EB0" w:rsidP="00277D86">
            <w:pPr>
              <w:spacing w:before="160" w:after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Wnioskodawcę </w:t>
            </w: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</w:tc>
      </w:tr>
      <w:tr w:rsidR="00373367" w14:paraId="1CE348BC" w14:textId="77777777" w:rsidTr="4BDB170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3B0590AC" w14:textId="77777777" w:rsidR="00D81815" w:rsidRDefault="00D81815" w:rsidP="00F76839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</w:pPr>
          </w:p>
          <w:p w14:paraId="3A462077" w14:textId="77777777" w:rsidR="00D81815" w:rsidRDefault="00D81815" w:rsidP="00734106">
            <w:pPr>
              <w:shd w:val="clear" w:color="auto" w:fill="E2EFD9" w:themeFill="accent6" w:themeFillTint="33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Zamawiający wymaga, aby System do retencjonowania i oczyszczania wody deszczowej zawierał elementy innowacyjne w skali kraju lub Europy, np. w zakresie wykorzystywanych rozwiązań, uniwersalności</w:t>
            </w:r>
            <w:r w:rsidR="004046B7"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520379B" w14:textId="77777777" w:rsidR="00D81815" w:rsidRDefault="00D81815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  <w:p w14:paraId="2B5DE9B9" w14:textId="7632A639" w:rsidR="002F10F3" w:rsidRPr="00D81815" w:rsidRDefault="004046B7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Opis Innowacyjności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należy rozumieć jako wdrożenie nowego lub znacząco udoskonalonego produktu, procesu lub usługi w stosunku do istniejących na rynku rozwiązań. Zamawiający wymaga, aby 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Wykonawca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procesowe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, jakie planuje zaimplementować, przedstawił ich założenia </w:t>
            </w:r>
            <w:r w:rsidR="004B3730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uzasadnił ich innowacyjność. </w:t>
            </w:r>
          </w:p>
          <w:p w14:paraId="584CFF19" w14:textId="4732FEF1" w:rsidR="00D81815" w:rsidRDefault="00D81815" w:rsidP="00F76839"/>
        </w:tc>
      </w:tr>
      <w:tr w:rsidR="00373367" w14:paraId="3D8A6D9E" w14:textId="77777777" w:rsidTr="4BDB1700">
        <w:trPr>
          <w:trHeight w:val="103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72BFCB5" w14:textId="4B5A8946" w:rsidR="00B40CDD" w:rsidRPr="00D72BD3" w:rsidRDefault="00D81815" w:rsidP="00D72BD3">
            <w:pPr>
              <w:pStyle w:val="paragraph"/>
              <w:spacing w:before="160" w:beforeAutospacing="0" w:after="160" w:afterAutospacing="0"/>
              <w:ind w:left="2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W tym polu proszę wpisać uzasadnienie spełnienia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wymagania,</w:t>
            </w:r>
            <w:r w:rsidR="00295F21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zgodnie z Wymaganiem Jakościowym JAK 1.3  Załącznika</w:t>
            </w:r>
            <w:r w:rsidR="00295F21" w:rsidRPr="00DE5376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nr 1 do Regulaminu.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W szczególności należy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opisać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rozwiązania innowacyjne, ich skalę i uzasadnienie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innowacyjności. </w:t>
            </w:r>
          </w:p>
        </w:tc>
      </w:tr>
    </w:tbl>
    <w:p w14:paraId="5166A088" w14:textId="346A7727" w:rsidR="000C1B83" w:rsidRDefault="000C1B83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0875A9C" w:rsidR="002F10F3" w:rsidRPr="00DE5376" w:rsidRDefault="002F10F3" w:rsidP="00CA7E24">
      <w:pPr>
        <w:rPr>
          <w:rFonts w:ascii="Times New Roman" w:hAnsi="Times New Roman" w:cs="Times New Roman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F.4</w:t>
      </w:r>
      <w:r w:rsidRPr="00DE5376">
        <w:rPr>
          <w:i/>
          <w:iCs/>
          <w:sz w:val="18"/>
          <w:szCs w:val="18"/>
        </w:rPr>
        <w:t xml:space="preserve">. </w:t>
      </w:r>
      <w:r w:rsidR="01CFA8BF" w:rsidRPr="00DE5376">
        <w:rPr>
          <w:i/>
          <w:iCs/>
          <w:sz w:val="18"/>
          <w:szCs w:val="18"/>
        </w:rPr>
        <w:t xml:space="preserve">Potencjał wdrożeniowy w skali kraju i Europy </w:t>
      </w:r>
      <w:r w:rsidR="00F024CE" w:rsidRPr="00DE5376">
        <w:rPr>
          <w:i/>
          <w:iCs/>
          <w:sz w:val="18"/>
          <w:szCs w:val="18"/>
        </w:rPr>
        <w:t xml:space="preserve">– Wymaganie Jakościowe nr 1.4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08B4BC2B">
        <w:trPr>
          <w:trHeight w:val="818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E5FC7E2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114A5C95" w:rsidR="002F10F3" w:rsidRPr="008A7255" w:rsidRDefault="3527C3A8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  <w:r w:rsidR="00D72BD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dla Systemu Budynku Jednorodzinnego oraz Systemu Budynku Szkoły </w:t>
            </w:r>
          </w:p>
        </w:tc>
      </w:tr>
      <w:tr w:rsidR="002F10F3" w14:paraId="09F9C3F2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41499EB6" w14:textId="77777777" w:rsidR="002F10F3" w:rsidRPr="00734106" w:rsidRDefault="002F10F3" w:rsidP="00BD59F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DF4D7" w14:textId="57DBCF08" w:rsidR="002F10F3" w:rsidRPr="00734106" w:rsidRDefault="00F024CE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4106">
              <w:rPr>
                <w:rFonts w:ascii="Calibri" w:hAnsi="Calibri" w:cs="Calibri"/>
                <w:sz w:val="20"/>
                <w:szCs w:val="20"/>
              </w:rPr>
              <w:t xml:space="preserve">Proponowany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przez Wykonawcę </w:t>
            </w:r>
            <w:r w:rsidRPr="00734106">
              <w:rPr>
                <w:rFonts w:ascii="Calibri" w:hAnsi="Calibri" w:cs="Calibri"/>
                <w:sz w:val="20"/>
                <w:szCs w:val="20"/>
              </w:rPr>
              <w:t>System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 musi mieć potencjał wdrożeniowy w skali kraju i Europy. </w:t>
            </w:r>
            <w:r w:rsidR="004B3730" w:rsidRPr="00734106">
              <w:rPr>
                <w:rFonts w:ascii="Calibri" w:hAnsi="Calibri" w:cs="Calibri"/>
                <w:sz w:val="20"/>
                <w:szCs w:val="20"/>
              </w:rPr>
              <w:br/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Wymaga się, aby W</w:t>
            </w:r>
            <w:r w:rsidR="00F35D7F" w:rsidRPr="00734106">
              <w:rPr>
                <w:rFonts w:ascii="Calibri" w:hAnsi="Calibri" w:cs="Calibri"/>
                <w:sz w:val="20"/>
                <w:szCs w:val="20"/>
              </w:rPr>
              <w:t xml:space="preserve">ykonawca przedstawił we Wniosku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opis z uzasadnieniem potencjału wdrożeniowego</w:t>
            </w:r>
            <w:r w:rsidR="00092EAA">
              <w:rPr>
                <w:rFonts w:ascii="Calibri" w:hAnsi="Calibri" w:cs="Calibri"/>
                <w:sz w:val="20"/>
                <w:szCs w:val="20"/>
              </w:rPr>
              <w:t xml:space="preserve"> dla Systemu Budynku Jednorodzinnego oraz Systemu Budynku Szkoły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. </w:t>
            </w:r>
          </w:p>
          <w:p w14:paraId="6CC62EAE" w14:textId="20E7888B" w:rsidR="00F35D7F" w:rsidRPr="00734106" w:rsidRDefault="00F35D7F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0192EA3B" w14:textId="77777777" w:rsidTr="08B4BC2B">
        <w:trPr>
          <w:trHeight w:val="106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1B17F807" w14:textId="68024CE1" w:rsidR="00B40CDD" w:rsidRPr="00D72BD3" w:rsidRDefault="00F35D7F" w:rsidP="00D72BD3">
            <w:pPr>
              <w:spacing w:before="6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0C1B83">
              <w:rPr>
                <w:i/>
                <w:iCs/>
                <w:sz w:val="20"/>
                <w:szCs w:val="20"/>
              </w:rPr>
              <w:t xml:space="preserve">W tym polu proszę </w:t>
            </w:r>
            <w:r w:rsidR="00F024CE" w:rsidRPr="000C1B83">
              <w:rPr>
                <w:i/>
                <w:iCs/>
                <w:sz w:val="20"/>
                <w:szCs w:val="20"/>
              </w:rPr>
              <w:t>opisać potencjał wdrożeniowy Systemu</w:t>
            </w:r>
            <w:r w:rsidR="008007A1">
              <w:rPr>
                <w:i/>
                <w:iCs/>
                <w:sz w:val="20"/>
                <w:szCs w:val="20"/>
              </w:rPr>
              <w:t xml:space="preserve">, 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zgodny z Wymaganiem Jakościowym JAK 1.4  Załącznika</w:t>
            </w:r>
            <w:r w:rsidR="008007A1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682C3C8E" w14:textId="53F5A854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E8B133F" w:rsidR="002F10F3" w:rsidRPr="00DE5376" w:rsidRDefault="002F10F3" w:rsidP="006D4F5E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F5</w:t>
      </w:r>
      <w:r w:rsidRPr="00DE5376">
        <w:rPr>
          <w:i/>
          <w:iCs/>
          <w:sz w:val="18"/>
          <w:szCs w:val="18"/>
        </w:rPr>
        <w:t xml:space="preserve">. </w:t>
      </w:r>
      <w:r w:rsidR="5BAE7FBF" w:rsidRPr="00DE5376">
        <w:rPr>
          <w:i/>
          <w:iCs/>
          <w:sz w:val="18"/>
          <w:szCs w:val="18"/>
        </w:rPr>
        <w:t xml:space="preserve">Zakres prac do wykonania w Etapie I i II </w:t>
      </w:r>
      <w:r w:rsidR="00F024CE" w:rsidRPr="00DE5376">
        <w:rPr>
          <w:i/>
          <w:iCs/>
          <w:sz w:val="18"/>
          <w:szCs w:val="18"/>
        </w:rPr>
        <w:t xml:space="preserve">– Wymaganie Jakościowe nr 1.5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002549DE">
        <w:trPr>
          <w:trHeight w:val="70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4A30D1A1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1.5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33CD245C" w:rsidR="00F024CE" w:rsidRPr="008A7255" w:rsidRDefault="00F024CE" w:rsidP="00F768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Harmonogram Rzeczowo-Finansowy dla Etapu 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 Etapu II</w:t>
            </w:r>
          </w:p>
        </w:tc>
      </w:tr>
      <w:tr w:rsidR="002F10F3" w14:paraId="52AEB208" w14:textId="77777777" w:rsidTr="003A48F2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Pr="00F04F4D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Zakres prac do wykonania w Etapie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II musi zawierać w szczególności: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DEB386B" w14:textId="43FB27AF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plan badawczy Wnioskodawcy na Etap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 II, zawierający cele bad</w:t>
            </w:r>
            <w:r w:rsidR="004B373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awcze, prace badawczo-rozwojowe 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 postaci Zadań Badawczych, jakie Wnioskodawca planuje przeprowadzić kolejno w Etapie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Etapie II oraz o</w:t>
            </w:r>
            <w:r w:rsidR="00721A9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dpowiadające im Kamienie Milowe,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3E049D8" w14:textId="6C9B6EAE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 poszczególne Zadania Badawcze),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1F1FCDD" w14:textId="49D6FCF3" w:rsidR="00F024CE" w:rsidRPr="00F04F4D" w:rsidRDefault="00F024CE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Fonts w:asciiTheme="minorHAnsi" w:hAnsiTheme="minorHAnsi" w:cstheme="minorHAnsi"/>
                <w:sz w:val="20"/>
                <w:szCs w:val="20"/>
              </w:rPr>
              <w:t>harmonogram wypłat Zaliczek (jeśli dotyczy).</w:t>
            </w:r>
          </w:p>
          <w:p w14:paraId="6C21405A" w14:textId="1ADD2EA8" w:rsidR="002F10F3" w:rsidRDefault="002F10F3" w:rsidP="00F04F4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2F10F3" w14:paraId="543BB45F" w14:textId="77777777" w:rsidTr="00F76839">
        <w:trPr>
          <w:trHeight w:val="1165"/>
        </w:trPr>
        <w:sdt>
          <w:sdtPr>
            <w:rPr>
              <w:rFonts w:cstheme="minorHAnsi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Pr="00DE5376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DE537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6F100278" w14:textId="123DBB1B" w:rsidR="00B40CDD" w:rsidRPr="00D72BD3" w:rsidRDefault="000648D5" w:rsidP="00D72BD3">
            <w:pPr>
              <w:spacing w:before="160" w:after="160" w:line="276" w:lineRule="auto"/>
              <w:jc w:val="both"/>
              <w:rPr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</w:pPr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W tym polu proszę opisać zakres prac w Etapie I i II, uwzględniający </w:t>
            </w:r>
            <w:r w:rsidR="003C198D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podpunkty</w:t>
            </w:r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a)-c</w:t>
            </w:r>
            <w:r w:rsidR="002B1A0D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)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, </w:t>
            </w:r>
            <w:r w:rsidR="007957C5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godny</w:t>
            </w:r>
            <w:r w:rsidR="007957C5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z Wymaganiem Jakościowym JAK 1.5  Załącznika</w:t>
            </w:r>
            <w:r w:rsidR="00D72BD3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5EA76FE3" w14:textId="303ECE1B" w:rsidR="00F04F4D" w:rsidRDefault="00F04F4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36B67B8C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DD84442" w:rsidR="00ED650A" w:rsidRDefault="00ED650A" w:rsidP="00ED650A">
      <w:pPr>
        <w:rPr>
          <w:sz w:val="20"/>
          <w:szCs w:val="20"/>
        </w:rPr>
      </w:pPr>
      <w:r w:rsidRPr="70A62EBD">
        <w:rPr>
          <w:sz w:val="20"/>
          <w:szCs w:val="20"/>
        </w:rPr>
        <w:t>Zamaw</w:t>
      </w:r>
      <w:r w:rsidR="002D4A9F" w:rsidRPr="70A62EBD">
        <w:rPr>
          <w:sz w:val="20"/>
          <w:szCs w:val="20"/>
        </w:rPr>
        <w:t xml:space="preserve">iający wymaga, aby w Tabelach </w:t>
      </w:r>
      <w:r w:rsidR="007339CA">
        <w:rPr>
          <w:sz w:val="20"/>
          <w:szCs w:val="20"/>
        </w:rPr>
        <w:t>G</w:t>
      </w:r>
      <w:r w:rsidR="002D4A9F" w:rsidRPr="70A62EBD">
        <w:rPr>
          <w:sz w:val="20"/>
          <w:szCs w:val="20"/>
        </w:rPr>
        <w:t xml:space="preserve">1 oraz </w:t>
      </w:r>
      <w:r w:rsidR="007339CA">
        <w:rPr>
          <w:sz w:val="20"/>
          <w:szCs w:val="20"/>
        </w:rPr>
        <w:t>G</w:t>
      </w:r>
      <w:r w:rsidRPr="70A62EBD">
        <w:rPr>
          <w:sz w:val="20"/>
          <w:szCs w:val="20"/>
        </w:rPr>
        <w:t xml:space="preserve">2 </w:t>
      </w:r>
      <w:r w:rsidR="007B05AA" w:rsidRPr="70A62EBD">
        <w:rPr>
          <w:sz w:val="20"/>
          <w:szCs w:val="20"/>
        </w:rPr>
        <w:t>W</w:t>
      </w:r>
      <w:r w:rsidR="007B05AA">
        <w:rPr>
          <w:sz w:val="20"/>
          <w:szCs w:val="20"/>
        </w:rPr>
        <w:t xml:space="preserve">nioskodawca </w:t>
      </w:r>
      <w:r w:rsidRPr="70A62EBD">
        <w:rPr>
          <w:sz w:val="20"/>
          <w:szCs w:val="20"/>
        </w:rPr>
        <w:t xml:space="preserve">wykazał swoje doświadczenie w realizacji prac badawczo-rozwojowych z zakresu </w:t>
      </w:r>
      <w:r w:rsidR="00F024CE">
        <w:rPr>
          <w:sz w:val="20"/>
          <w:szCs w:val="20"/>
        </w:rPr>
        <w:t>retencjonowania i oczyszczania wody deszczowej</w:t>
      </w:r>
      <w:r w:rsidRPr="70A62EBD">
        <w:rPr>
          <w:sz w:val="20"/>
          <w:szCs w:val="20"/>
        </w:rPr>
        <w:t xml:space="preserve"> oraz opisał Zespół Projektowy, jaki skieruje do realizacji Przedsięwzięcia. </w:t>
      </w:r>
    </w:p>
    <w:p w14:paraId="64A0F6E9" w14:textId="5E817084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Na podstawie opisów zamieszczonych w niniejszej części Wniosku, Zamawiający dokona oceny Wymagania Jakościowego nr </w:t>
      </w:r>
      <w:r w:rsidR="000D203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6023DA26" w:rsidR="00ED650A" w:rsidRPr="00DE5376" w:rsidRDefault="00ED650A" w:rsidP="006D51E8">
      <w:pPr>
        <w:pStyle w:val="Legenda"/>
        <w:keepNext/>
        <w:rPr>
          <w:color w:val="auto"/>
        </w:rPr>
      </w:pPr>
      <w:bookmarkStart w:id="3" w:name="_Ref20829676"/>
      <w:r w:rsidRPr="00DE5376">
        <w:rPr>
          <w:color w:val="auto"/>
        </w:rPr>
        <w:lastRenderedPageBreak/>
        <w:t xml:space="preserve">Tabela </w:t>
      </w:r>
      <w:r w:rsidR="007339CA" w:rsidRPr="00DE5376">
        <w:rPr>
          <w:color w:val="auto"/>
        </w:rPr>
        <w:t>G</w:t>
      </w:r>
      <w:r w:rsidRPr="00DE5376">
        <w:rPr>
          <w:color w:val="auto"/>
        </w:rPr>
        <w:t xml:space="preserve">1. Opis doświadczenia </w:t>
      </w:r>
      <w:r w:rsidR="007B05AA" w:rsidRPr="00DE5376">
        <w:rPr>
          <w:color w:val="auto"/>
        </w:rPr>
        <w:t xml:space="preserve">Wnioskodawcy </w:t>
      </w:r>
      <w:r w:rsidRPr="00DE5376">
        <w:rPr>
          <w:color w:val="auto"/>
        </w:rPr>
        <w:t xml:space="preserve">w realizacji prac B+R </w:t>
      </w:r>
      <w:r w:rsidR="000D2034" w:rsidRPr="00DE5376">
        <w:rPr>
          <w:color w:val="auto"/>
        </w:rPr>
        <w:t>w obszarze</w:t>
      </w:r>
      <w:r w:rsidRPr="00DE5376">
        <w:rPr>
          <w:color w:val="auto"/>
        </w:rPr>
        <w:t xml:space="preserve"> </w:t>
      </w:r>
      <w:r w:rsidR="00F024CE" w:rsidRPr="00DE5376">
        <w:rPr>
          <w:color w:val="auto"/>
        </w:rPr>
        <w:t xml:space="preserve">retencjonowania i oczyszczania wody deszczowej </w:t>
      </w:r>
      <w:r w:rsidRPr="00DE5376">
        <w:rPr>
          <w:color w:val="auto"/>
        </w:rPr>
        <w:t xml:space="preserve">– </w:t>
      </w:r>
      <w:r w:rsidR="004B417C" w:rsidRPr="00DE5376">
        <w:rPr>
          <w:color w:val="auto"/>
        </w:rPr>
        <w:t>Wymaganie Jakościowe</w:t>
      </w:r>
      <w:r w:rsidR="00C11BEC" w:rsidRPr="00DE5376">
        <w:rPr>
          <w:color w:val="auto"/>
        </w:rPr>
        <w:t xml:space="preserve"> nr </w:t>
      </w:r>
      <w:r w:rsidR="00F024CE" w:rsidRPr="00DE5376">
        <w:rPr>
          <w:color w:val="auto"/>
        </w:rPr>
        <w:t xml:space="preserve">1.6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002549D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286F8787" w:rsidR="00ED650A" w:rsidRPr="003124CB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94E5393" w:rsidR="00ED650A" w:rsidRPr="0032582E" w:rsidRDefault="00ED650A" w:rsidP="00F7683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w realizacji prac B+R w </w:t>
            </w:r>
            <w:r w:rsidR="000D2034">
              <w:rPr>
                <w:b/>
                <w:bCs/>
                <w:color w:val="000000" w:themeColor="text1"/>
                <w:sz w:val="20"/>
                <w:szCs w:val="20"/>
              </w:rPr>
              <w:t xml:space="preserve">obszarze retencjonowania i oczyszczania wody deszczowej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D650A" w:rsidRPr="00664472" w14:paraId="5F804EB5" w14:textId="77777777" w:rsidTr="001615AD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ACC7F8" w14:textId="601F7987" w:rsidR="00ED650A" w:rsidRPr="00AC04D9" w:rsidRDefault="00ED650A" w:rsidP="00F76839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Zamawiający wymaga, by </w:t>
            </w:r>
            <w:r w:rsidR="79F39EF7" w:rsidRPr="70A62EBD">
              <w:rPr>
                <w:sz w:val="20"/>
                <w:szCs w:val="20"/>
              </w:rPr>
              <w:t>W</w:t>
            </w:r>
            <w:r w:rsidR="007B05AA">
              <w:rPr>
                <w:sz w:val="20"/>
                <w:szCs w:val="20"/>
              </w:rPr>
              <w:t>nioskodawca</w:t>
            </w:r>
            <w:r w:rsidRPr="70A62EBD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</w:t>
            </w:r>
            <w:r w:rsidR="000D2034">
              <w:rPr>
                <w:sz w:val="20"/>
                <w:szCs w:val="20"/>
              </w:rPr>
              <w:t>retencjonowania i oczyszczania wody deszczowej</w:t>
            </w:r>
            <w:r w:rsidR="00721A99">
              <w:rPr>
                <w:sz w:val="20"/>
                <w:szCs w:val="20"/>
              </w:rPr>
              <w:t>.</w:t>
            </w:r>
            <w:r w:rsidR="000D2034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> </w:t>
            </w:r>
          </w:p>
        </w:tc>
      </w:tr>
      <w:tr w:rsidR="00ED650A" w:rsidRPr="00664472" w14:paraId="7D5BC38B" w14:textId="77777777" w:rsidTr="00AD2B1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5056BBDA" w14:textId="77777777" w:rsidR="00ED650A" w:rsidRPr="00AC04D9" w:rsidRDefault="00ED650A" w:rsidP="008E1B3A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AD2B1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AD2B1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AD2B17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AD2B17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39C0118B" w14:textId="4B26076F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79F39EF7" w:rsidRPr="70A62EBD">
              <w:rPr>
                <w:sz w:val="20"/>
                <w:szCs w:val="20"/>
              </w:rPr>
              <w:t>Wykonawc</w:t>
            </w:r>
            <w:r w:rsidRPr="70A62EBD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E4DE2BD" w14:textId="66939154" w:rsidR="00F76839" w:rsidRDefault="00F76839" w:rsidP="70A62EBD"/>
    <w:p w14:paraId="2CC3FEC1" w14:textId="470C27C4" w:rsidR="00ED650A" w:rsidRPr="00DE5376" w:rsidRDefault="00A71E1E" w:rsidP="00ED650A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7339CA" w:rsidRPr="00DE5376">
        <w:rPr>
          <w:color w:val="auto"/>
        </w:rPr>
        <w:t>G</w:t>
      </w:r>
      <w:r w:rsidR="00ED650A" w:rsidRPr="00DE5376">
        <w:rPr>
          <w:color w:val="auto"/>
        </w:rPr>
        <w:t>2. Zespół Projektowy</w:t>
      </w:r>
      <w:r w:rsidR="22FC3DBC" w:rsidRPr="00DE5376">
        <w:rPr>
          <w:color w:val="auto"/>
        </w:rPr>
        <w:t xml:space="preserve"> </w:t>
      </w:r>
      <w:r w:rsidR="00C11BEC" w:rsidRPr="00DE5376">
        <w:rPr>
          <w:color w:val="auto"/>
        </w:rPr>
        <w:t xml:space="preserve">– Wymaganie Jakościowe nr </w:t>
      </w:r>
      <w:r w:rsidR="000D2034" w:rsidRPr="00DE5376">
        <w:rPr>
          <w:color w:val="auto"/>
        </w:rPr>
        <w:t>1</w:t>
      </w:r>
      <w:r w:rsidR="00C11BEC" w:rsidRPr="00DE5376">
        <w:rPr>
          <w:color w:val="auto"/>
        </w:rPr>
        <w:t xml:space="preserve">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002549D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4E02B56B" w:rsidR="00ED650A" w:rsidRPr="00ED650A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 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1615AD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4C06E88E" w:rsidR="00ED650A" w:rsidRPr="001B40B5" w:rsidRDefault="00ED650A" w:rsidP="0095312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953128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0A55E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0BFF689D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0A55E7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69F4D462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0A55E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45C07543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0A55E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76314734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AC4520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AC4520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ED650A" w14:paraId="6DF2FB3A" w14:textId="77777777" w:rsidTr="0087765E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87765E">
            <w:pPr>
              <w:jc w:val="center"/>
            </w:pPr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32A34EAD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y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nie zachodzą podstawy wykluczenia z Postępowania, o których mowa w rozdziale II ppkt 2.2 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E9BFAAE" w14:textId="77777777" w:rsidR="00ED650A" w:rsidRPr="00584285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AC4520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AC4520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0DD46CD2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lastRenderedPageBreak/>
        <w:t>opis dodatkowych zobowiązań</w:t>
      </w:r>
      <w:r w:rsidR="00A77494">
        <w:t xml:space="preserve"> (samodzielnie zaproponowanych przez Wnioskodawcę)</w:t>
      </w:r>
      <w:r>
        <w:t xml:space="preserve"> służących realizacji Planu Komercjalizacji, z rozbiciem na kwartały w horyzoncie czasowym pięć lat od zakończenia Etapu I,</w:t>
      </w:r>
    </w:p>
    <w:p w14:paraId="1B36A8AA" w14:textId="14C009C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3E9D457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sposobu uzyskania dla NCBR zwrotu wskazanego w art. </w:t>
      </w:r>
      <w:r w:rsidR="00A77494">
        <w:t xml:space="preserve">28 </w:t>
      </w:r>
      <w:r w:rsidRPr="6F53585B">
        <w:t>§</w:t>
      </w:r>
      <w:r w:rsidR="00A77494">
        <w:t>3 pkt 1 w okresie piętnastu</w:t>
      </w:r>
      <w:r>
        <w:t xml:space="preserve"> lat od zakończenia Etapu I, z rozbiciem wskazanej kwoty na kwartały,</w:t>
      </w:r>
    </w:p>
    <w:p w14:paraId="343A9D75" w14:textId="327FF23A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zobowiązanie do uzyskania zwrotu wskazanego w punkcie 8) w okresie </w:t>
      </w:r>
      <w:r w:rsidR="00A77494">
        <w:t xml:space="preserve">piętnastu </w:t>
      </w:r>
      <w:r>
        <w:t>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27BB9D1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>owany jest je wykazać w Tabeli N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252EC64C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N.1.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  <w:del w:id="5" w:author="Autor">
        <w:r w:rsidR="16104FFF" w:rsidRPr="70A62EBD" w:rsidDel="005D05E0">
          <w:rPr>
            <w:i/>
            <w:iCs/>
            <w:color w:val="44546A" w:themeColor="text2"/>
            <w:sz w:val="18"/>
            <w:szCs w:val="18"/>
          </w:rPr>
          <w:delText>- Strumień “Bateria”</w:delText>
        </w:r>
      </w:del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3962037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00686BA7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00686BA7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00686BA7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00686BA7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00686BA7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DE7348C" w14:textId="6CF416D0" w:rsidR="00952983" w:rsidRPr="00F72E87" w:rsidRDefault="00952983" w:rsidP="005D05E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del w:id="6" w:author="Autor">
              <w:r w:rsidR="74EEB4AC" w:rsidRPr="13962037" w:rsidDel="005D05E0">
                <w:delText>B</w:delText>
              </w:r>
              <w:r w:rsidRPr="13962037" w:rsidDel="005D05E0">
                <w:delText xml:space="preserve"> </w:delText>
              </w:r>
            </w:del>
            <w:ins w:id="7" w:author="Autor">
              <w:r w:rsidR="005D05E0">
                <w:t>3.1</w:t>
              </w:r>
              <w:r w:rsidR="005D05E0" w:rsidRPr="13962037">
                <w:t xml:space="preserve"> </w:t>
              </w:r>
            </w:ins>
            <w:r w:rsidRPr="13962037">
              <w:t xml:space="preserve">do Załącznika </w:t>
            </w:r>
            <w:del w:id="8" w:author="Autor">
              <w:r w:rsidRPr="13962037" w:rsidDel="005D05E0">
                <w:delText xml:space="preserve">1 </w:delText>
              </w:r>
            </w:del>
            <w:ins w:id="9" w:author="Autor">
              <w:r w:rsidR="005D05E0">
                <w:t>3</w:t>
              </w:r>
              <w:r w:rsidR="005D05E0" w:rsidRPr="13962037">
                <w:t xml:space="preserve"> </w:t>
              </w:r>
            </w:ins>
            <w:bookmarkStart w:id="10" w:name="_GoBack"/>
            <w:del w:id="11" w:author="Autor">
              <w:r w:rsidRPr="13962037" w:rsidDel="005D05E0">
                <w:delText>-</w:delText>
              </w:r>
            </w:del>
            <w:bookmarkEnd w:id="10"/>
            <w:ins w:id="12" w:author="Autor">
              <w:r w:rsidR="005D05E0">
                <w:t>– tj.</w:t>
              </w:r>
            </w:ins>
            <w:r w:rsidRPr="13962037">
              <w:t xml:space="preserve">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00686BA7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E2EFD9" w:themeFill="accent6" w:themeFillTint="33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57231BEE" w:rsidR="00952983" w:rsidRDefault="00952983" w:rsidP="00ED650A"/>
    <w:p w14:paraId="78F363B5" w14:textId="36047B86" w:rsidR="000E1171" w:rsidRPr="00ED650A" w:rsidRDefault="000E1171" w:rsidP="000E1171"/>
    <w:sectPr w:rsidR="000E1171" w:rsidRPr="00ED650A" w:rsidSect="00F81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2310" w16cex:dateUtc="2021-05-18T09:27:00Z"/>
  <w16cex:commentExtensible w16cex:durableId="244E2A3E" w16cex:dateUtc="2021-05-18T09:57:00Z"/>
  <w16cex:commentExtensible w16cex:durableId="2450D48C" w16cex:dateUtc="2021-05-20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84C12" w16cid:durableId="244E2310"/>
  <w16cid:commentId w16cid:paraId="410C7424" w16cid:durableId="244E2A3E"/>
  <w16cid:commentId w16cid:paraId="1D7599D8" w16cid:durableId="2450D43F"/>
  <w16cid:commentId w16cid:paraId="6CF4F05D" w16cid:durableId="2450D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5B333" w14:textId="77777777" w:rsidR="00030C70" w:rsidRDefault="00030C70" w:rsidP="005E06F6">
      <w:pPr>
        <w:spacing w:after="0" w:line="240" w:lineRule="auto"/>
      </w:pPr>
      <w:r>
        <w:separator/>
      </w:r>
    </w:p>
  </w:endnote>
  <w:endnote w:type="continuationSeparator" w:id="0">
    <w:p w14:paraId="1D3FCFFD" w14:textId="77777777" w:rsidR="00030C70" w:rsidRDefault="00030C70" w:rsidP="005E06F6">
      <w:pPr>
        <w:spacing w:after="0" w:line="240" w:lineRule="auto"/>
      </w:pPr>
      <w:r>
        <w:continuationSeparator/>
      </w:r>
    </w:p>
  </w:endnote>
  <w:endnote w:type="continuationNotice" w:id="1">
    <w:p w14:paraId="05F81DC6" w14:textId="77777777" w:rsidR="00030C70" w:rsidRDefault="00030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7A2D6" w14:textId="77777777" w:rsidR="00AC4520" w:rsidRDefault="00AC45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1880F068" w:rsidR="00856B5D" w:rsidRPr="005E06F6" w:rsidRDefault="00AC4520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856B5D">
                          <w:t xml:space="preserve">Strona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PAGE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25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856B5D">
                          <w:t xml:space="preserve"> z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NUMPAGES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25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856B5D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856B5D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9B3C1" w14:textId="77777777" w:rsidR="00AC4520" w:rsidRDefault="00AC4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2294" w14:textId="77777777" w:rsidR="00030C70" w:rsidRDefault="00030C70" w:rsidP="005E06F6">
      <w:pPr>
        <w:spacing w:after="0" w:line="240" w:lineRule="auto"/>
      </w:pPr>
      <w:r>
        <w:separator/>
      </w:r>
    </w:p>
  </w:footnote>
  <w:footnote w:type="continuationSeparator" w:id="0">
    <w:p w14:paraId="6E81A220" w14:textId="77777777" w:rsidR="00030C70" w:rsidRDefault="00030C70" w:rsidP="005E06F6">
      <w:pPr>
        <w:spacing w:after="0" w:line="240" w:lineRule="auto"/>
      </w:pPr>
      <w:r>
        <w:continuationSeparator/>
      </w:r>
    </w:p>
  </w:footnote>
  <w:footnote w:type="continuationNotice" w:id="1">
    <w:p w14:paraId="6719D686" w14:textId="77777777" w:rsidR="00030C70" w:rsidRDefault="00030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5E03E" w14:textId="77777777" w:rsidR="00AC4520" w:rsidRDefault="00AC45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AE28" w14:textId="77777777" w:rsidR="00AC4520" w:rsidRDefault="00AC45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81026" w:rsidRPr="004079BB" w14:paraId="3AB977FF" w14:textId="77777777" w:rsidTr="00EA520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F81026" w:rsidRPr="000770A6" w14:paraId="15C16070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A3646" w14:textId="77777777" w:rsidR="00F81026" w:rsidRDefault="00F81026" w:rsidP="00F81026">
                <w:pPr>
                  <w:spacing w:before="26"/>
                  <w:ind w:left="20" w:right="-134"/>
                </w:pPr>
                <w:bookmarkStart w:id="1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0D4E6" w14:textId="77777777" w:rsidR="00F81026" w:rsidRDefault="00F81026" w:rsidP="00F8102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4619C" w14:textId="77777777" w:rsidR="00F81026" w:rsidRDefault="00F81026" w:rsidP="00F81026">
                <w:pPr>
                  <w:jc w:val="center"/>
                </w:pPr>
              </w:p>
            </w:tc>
          </w:tr>
        </w:tbl>
        <w:p w14:paraId="369D561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783D4E18" wp14:editId="62E9F477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CFCB36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157B6AB6" w14:textId="77777777" w:rsidR="00F81026" w:rsidRPr="00B76E98" w:rsidRDefault="00F81026" w:rsidP="00F8102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3"/>
        </w:p>
      </w:tc>
    </w:tr>
  </w:tbl>
  <w:p w14:paraId="082526C2" w14:textId="77777777" w:rsidR="00F81026" w:rsidRDefault="00F81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86EA9"/>
    <w:multiLevelType w:val="hybridMultilevel"/>
    <w:tmpl w:val="183ABEA0"/>
    <w:lvl w:ilvl="0" w:tplc="71A64D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115B0CB4"/>
    <w:multiLevelType w:val="hybridMultilevel"/>
    <w:tmpl w:val="156069B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3E744B2"/>
    <w:multiLevelType w:val="hybridMultilevel"/>
    <w:tmpl w:val="3A9868F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231"/>
    <w:multiLevelType w:val="hybridMultilevel"/>
    <w:tmpl w:val="D8BE9212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19A0E22"/>
    <w:multiLevelType w:val="hybridMultilevel"/>
    <w:tmpl w:val="D39CAF9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7177FA"/>
    <w:multiLevelType w:val="multilevel"/>
    <w:tmpl w:val="EE3058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EC51FB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D301F8"/>
    <w:multiLevelType w:val="hybridMultilevel"/>
    <w:tmpl w:val="4A003DE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117C0"/>
    <w:multiLevelType w:val="hybridMultilevel"/>
    <w:tmpl w:val="9E9EBD9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25541E5"/>
    <w:multiLevelType w:val="hybridMultilevel"/>
    <w:tmpl w:val="52E2322A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D6E7D3E"/>
    <w:multiLevelType w:val="hybridMultilevel"/>
    <w:tmpl w:val="0CAC7D7E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05C77FF"/>
    <w:multiLevelType w:val="hybridMultilevel"/>
    <w:tmpl w:val="7E562940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4CF146E"/>
    <w:multiLevelType w:val="hybridMultilevel"/>
    <w:tmpl w:val="F1A291EC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677E2C8D"/>
    <w:multiLevelType w:val="hybridMultilevel"/>
    <w:tmpl w:val="93BC09E8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0A05D2"/>
    <w:multiLevelType w:val="hybridMultilevel"/>
    <w:tmpl w:val="6B088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362"/>
    <w:multiLevelType w:val="hybridMultilevel"/>
    <w:tmpl w:val="5F40ACF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C7817"/>
    <w:multiLevelType w:val="hybridMultilevel"/>
    <w:tmpl w:val="A2D8E53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D020C46"/>
    <w:multiLevelType w:val="hybridMultilevel"/>
    <w:tmpl w:val="0620487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12"/>
  </w:num>
  <w:num w:numId="5">
    <w:abstractNumId w:val="20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3"/>
  </w:num>
  <w:num w:numId="11">
    <w:abstractNumId w:val="3"/>
  </w:num>
  <w:num w:numId="12">
    <w:abstractNumId w:val="21"/>
  </w:num>
  <w:num w:numId="13">
    <w:abstractNumId w:val="24"/>
  </w:num>
  <w:num w:numId="14">
    <w:abstractNumId w:val="25"/>
  </w:num>
  <w:num w:numId="15">
    <w:abstractNumId w:val="1"/>
  </w:num>
  <w:num w:numId="16">
    <w:abstractNumId w:val="14"/>
  </w:num>
  <w:num w:numId="17">
    <w:abstractNumId w:val="16"/>
  </w:num>
  <w:num w:numId="18">
    <w:abstractNumId w:val="5"/>
  </w:num>
  <w:num w:numId="19">
    <w:abstractNumId w:val="2"/>
  </w:num>
  <w:num w:numId="20">
    <w:abstractNumId w:val="17"/>
  </w:num>
  <w:num w:numId="21">
    <w:abstractNumId w:val="19"/>
  </w:num>
  <w:num w:numId="22">
    <w:abstractNumId w:val="18"/>
  </w:num>
  <w:num w:numId="23">
    <w:abstractNumId w:val="9"/>
  </w:num>
  <w:num w:numId="24">
    <w:abstractNumId w:val="26"/>
  </w:num>
  <w:num w:numId="25">
    <w:abstractNumId w:val="7"/>
  </w:num>
  <w:num w:numId="26">
    <w:abstractNumId w:val="4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2DA"/>
    <w:rsid w:val="00003697"/>
    <w:rsid w:val="00003F97"/>
    <w:rsid w:val="00005459"/>
    <w:rsid w:val="00012D25"/>
    <w:rsid w:val="00013F7C"/>
    <w:rsid w:val="00015737"/>
    <w:rsid w:val="00021D91"/>
    <w:rsid w:val="00026F8A"/>
    <w:rsid w:val="00030C70"/>
    <w:rsid w:val="0005126D"/>
    <w:rsid w:val="00062622"/>
    <w:rsid w:val="000648D5"/>
    <w:rsid w:val="00065197"/>
    <w:rsid w:val="00065DDB"/>
    <w:rsid w:val="00073B41"/>
    <w:rsid w:val="000831FA"/>
    <w:rsid w:val="00084009"/>
    <w:rsid w:val="00084CC5"/>
    <w:rsid w:val="00084FF5"/>
    <w:rsid w:val="00090A79"/>
    <w:rsid w:val="00092EAA"/>
    <w:rsid w:val="000941B0"/>
    <w:rsid w:val="000A0B7D"/>
    <w:rsid w:val="000A3152"/>
    <w:rsid w:val="000A3F36"/>
    <w:rsid w:val="000A55E7"/>
    <w:rsid w:val="000A6F32"/>
    <w:rsid w:val="000B0ED4"/>
    <w:rsid w:val="000B20D7"/>
    <w:rsid w:val="000B22BC"/>
    <w:rsid w:val="000B40C7"/>
    <w:rsid w:val="000C1B83"/>
    <w:rsid w:val="000C389A"/>
    <w:rsid w:val="000C5DB5"/>
    <w:rsid w:val="000D2034"/>
    <w:rsid w:val="000D3C1D"/>
    <w:rsid w:val="000D43FE"/>
    <w:rsid w:val="000D6E17"/>
    <w:rsid w:val="000E0E50"/>
    <w:rsid w:val="000E1171"/>
    <w:rsid w:val="000E73B3"/>
    <w:rsid w:val="000E7735"/>
    <w:rsid w:val="000E7A59"/>
    <w:rsid w:val="000F00A0"/>
    <w:rsid w:val="001007E9"/>
    <w:rsid w:val="00101704"/>
    <w:rsid w:val="00105FF1"/>
    <w:rsid w:val="00106798"/>
    <w:rsid w:val="00117CC4"/>
    <w:rsid w:val="0012212B"/>
    <w:rsid w:val="001306D8"/>
    <w:rsid w:val="00130A85"/>
    <w:rsid w:val="00132B5B"/>
    <w:rsid w:val="001408CE"/>
    <w:rsid w:val="001452E3"/>
    <w:rsid w:val="00145659"/>
    <w:rsid w:val="001462DB"/>
    <w:rsid w:val="0015385B"/>
    <w:rsid w:val="00154A11"/>
    <w:rsid w:val="00154FE0"/>
    <w:rsid w:val="00156703"/>
    <w:rsid w:val="001615AD"/>
    <w:rsid w:val="001625CD"/>
    <w:rsid w:val="00167651"/>
    <w:rsid w:val="0017063C"/>
    <w:rsid w:val="001715BF"/>
    <w:rsid w:val="00175114"/>
    <w:rsid w:val="00177BB3"/>
    <w:rsid w:val="001956B1"/>
    <w:rsid w:val="001972AC"/>
    <w:rsid w:val="001A55C6"/>
    <w:rsid w:val="001B072F"/>
    <w:rsid w:val="001B61E7"/>
    <w:rsid w:val="001C215B"/>
    <w:rsid w:val="001D202B"/>
    <w:rsid w:val="001D3A7B"/>
    <w:rsid w:val="001D75C7"/>
    <w:rsid w:val="001E31EC"/>
    <w:rsid w:val="001F0773"/>
    <w:rsid w:val="001F0DCA"/>
    <w:rsid w:val="001F5AD1"/>
    <w:rsid w:val="001F5AF6"/>
    <w:rsid w:val="001F60B1"/>
    <w:rsid w:val="001F700C"/>
    <w:rsid w:val="00204AE4"/>
    <w:rsid w:val="0020682A"/>
    <w:rsid w:val="00213F4C"/>
    <w:rsid w:val="002229F0"/>
    <w:rsid w:val="00223136"/>
    <w:rsid w:val="002253AA"/>
    <w:rsid w:val="00226595"/>
    <w:rsid w:val="002330AF"/>
    <w:rsid w:val="0023339D"/>
    <w:rsid w:val="0023355C"/>
    <w:rsid w:val="00235220"/>
    <w:rsid w:val="00235DE3"/>
    <w:rsid w:val="00253121"/>
    <w:rsid w:val="00253B68"/>
    <w:rsid w:val="002549DE"/>
    <w:rsid w:val="002557CC"/>
    <w:rsid w:val="002664A4"/>
    <w:rsid w:val="002749EE"/>
    <w:rsid w:val="002765E0"/>
    <w:rsid w:val="002767E9"/>
    <w:rsid w:val="00277D86"/>
    <w:rsid w:val="00280998"/>
    <w:rsid w:val="002815FC"/>
    <w:rsid w:val="00281B87"/>
    <w:rsid w:val="00286711"/>
    <w:rsid w:val="002916A9"/>
    <w:rsid w:val="00293574"/>
    <w:rsid w:val="00295EDF"/>
    <w:rsid w:val="00295F21"/>
    <w:rsid w:val="00296032"/>
    <w:rsid w:val="00296F58"/>
    <w:rsid w:val="002A1711"/>
    <w:rsid w:val="002A673B"/>
    <w:rsid w:val="002B1A0D"/>
    <w:rsid w:val="002B4D4C"/>
    <w:rsid w:val="002B76A1"/>
    <w:rsid w:val="002C02A9"/>
    <w:rsid w:val="002C4C3D"/>
    <w:rsid w:val="002C6110"/>
    <w:rsid w:val="002D044C"/>
    <w:rsid w:val="002D4A9F"/>
    <w:rsid w:val="002D5EAA"/>
    <w:rsid w:val="002D5F07"/>
    <w:rsid w:val="002E11A8"/>
    <w:rsid w:val="002E40C4"/>
    <w:rsid w:val="002E72BF"/>
    <w:rsid w:val="002F10F3"/>
    <w:rsid w:val="002F1205"/>
    <w:rsid w:val="002F3055"/>
    <w:rsid w:val="002F7407"/>
    <w:rsid w:val="003079B8"/>
    <w:rsid w:val="003128F5"/>
    <w:rsid w:val="00315419"/>
    <w:rsid w:val="00317D0E"/>
    <w:rsid w:val="00317D90"/>
    <w:rsid w:val="00323211"/>
    <w:rsid w:val="00352BD1"/>
    <w:rsid w:val="00356C9D"/>
    <w:rsid w:val="003619ED"/>
    <w:rsid w:val="00362B24"/>
    <w:rsid w:val="00366E66"/>
    <w:rsid w:val="003676F6"/>
    <w:rsid w:val="00373367"/>
    <w:rsid w:val="00380647"/>
    <w:rsid w:val="003828EA"/>
    <w:rsid w:val="00394BB3"/>
    <w:rsid w:val="003A0750"/>
    <w:rsid w:val="003A2020"/>
    <w:rsid w:val="003A48F2"/>
    <w:rsid w:val="003B23E9"/>
    <w:rsid w:val="003B27F0"/>
    <w:rsid w:val="003C198D"/>
    <w:rsid w:val="003C1CE4"/>
    <w:rsid w:val="003C6246"/>
    <w:rsid w:val="003C694F"/>
    <w:rsid w:val="003D2914"/>
    <w:rsid w:val="003E2848"/>
    <w:rsid w:val="00400BAA"/>
    <w:rsid w:val="004046B7"/>
    <w:rsid w:val="00404990"/>
    <w:rsid w:val="0040724A"/>
    <w:rsid w:val="004073CC"/>
    <w:rsid w:val="00416445"/>
    <w:rsid w:val="00417B61"/>
    <w:rsid w:val="004223D5"/>
    <w:rsid w:val="004238CB"/>
    <w:rsid w:val="00431EC2"/>
    <w:rsid w:val="004330EE"/>
    <w:rsid w:val="00443511"/>
    <w:rsid w:val="004465D5"/>
    <w:rsid w:val="0044795C"/>
    <w:rsid w:val="00456380"/>
    <w:rsid w:val="00463533"/>
    <w:rsid w:val="00471B20"/>
    <w:rsid w:val="00471D99"/>
    <w:rsid w:val="00474D61"/>
    <w:rsid w:val="00475CDF"/>
    <w:rsid w:val="00482022"/>
    <w:rsid w:val="00482474"/>
    <w:rsid w:val="0048396B"/>
    <w:rsid w:val="00486955"/>
    <w:rsid w:val="00486F2F"/>
    <w:rsid w:val="00490B0D"/>
    <w:rsid w:val="00492F7E"/>
    <w:rsid w:val="00493538"/>
    <w:rsid w:val="004A03E1"/>
    <w:rsid w:val="004A4D04"/>
    <w:rsid w:val="004B3730"/>
    <w:rsid w:val="004B3A07"/>
    <w:rsid w:val="004B3D31"/>
    <w:rsid w:val="004B417C"/>
    <w:rsid w:val="004B4EB9"/>
    <w:rsid w:val="004C6994"/>
    <w:rsid w:val="004E6433"/>
    <w:rsid w:val="004E790B"/>
    <w:rsid w:val="004F18C4"/>
    <w:rsid w:val="004F2A7E"/>
    <w:rsid w:val="004F5A5A"/>
    <w:rsid w:val="00505788"/>
    <w:rsid w:val="00517BAB"/>
    <w:rsid w:val="005258F0"/>
    <w:rsid w:val="0053010C"/>
    <w:rsid w:val="00531BA8"/>
    <w:rsid w:val="0053450A"/>
    <w:rsid w:val="00534A55"/>
    <w:rsid w:val="005350FD"/>
    <w:rsid w:val="00536384"/>
    <w:rsid w:val="00543685"/>
    <w:rsid w:val="005447BB"/>
    <w:rsid w:val="00547461"/>
    <w:rsid w:val="00552222"/>
    <w:rsid w:val="00553C2D"/>
    <w:rsid w:val="0055473B"/>
    <w:rsid w:val="00554A92"/>
    <w:rsid w:val="00560969"/>
    <w:rsid w:val="00563DEE"/>
    <w:rsid w:val="0056414E"/>
    <w:rsid w:val="00571D2D"/>
    <w:rsid w:val="00574C96"/>
    <w:rsid w:val="00577AD6"/>
    <w:rsid w:val="0058423F"/>
    <w:rsid w:val="00584285"/>
    <w:rsid w:val="0058688E"/>
    <w:rsid w:val="005869AC"/>
    <w:rsid w:val="00590292"/>
    <w:rsid w:val="00590C34"/>
    <w:rsid w:val="00592EA1"/>
    <w:rsid w:val="0059407F"/>
    <w:rsid w:val="005964C0"/>
    <w:rsid w:val="005973E0"/>
    <w:rsid w:val="005A387B"/>
    <w:rsid w:val="005A4F00"/>
    <w:rsid w:val="005C15B0"/>
    <w:rsid w:val="005C1805"/>
    <w:rsid w:val="005C3CE0"/>
    <w:rsid w:val="005C46F3"/>
    <w:rsid w:val="005C611A"/>
    <w:rsid w:val="005C6390"/>
    <w:rsid w:val="005D05E0"/>
    <w:rsid w:val="005D25BC"/>
    <w:rsid w:val="005D5EEF"/>
    <w:rsid w:val="005D70C9"/>
    <w:rsid w:val="005E06F6"/>
    <w:rsid w:val="005E4D65"/>
    <w:rsid w:val="005E6480"/>
    <w:rsid w:val="005E784D"/>
    <w:rsid w:val="005F18EE"/>
    <w:rsid w:val="005F75D7"/>
    <w:rsid w:val="00600F6E"/>
    <w:rsid w:val="0060317B"/>
    <w:rsid w:val="006031BB"/>
    <w:rsid w:val="00605A53"/>
    <w:rsid w:val="00617765"/>
    <w:rsid w:val="00620E0A"/>
    <w:rsid w:val="00621461"/>
    <w:rsid w:val="00623926"/>
    <w:rsid w:val="0062466A"/>
    <w:rsid w:val="00625013"/>
    <w:rsid w:val="00625300"/>
    <w:rsid w:val="00634311"/>
    <w:rsid w:val="00642321"/>
    <w:rsid w:val="006431CB"/>
    <w:rsid w:val="00646FC6"/>
    <w:rsid w:val="006500E0"/>
    <w:rsid w:val="00654801"/>
    <w:rsid w:val="00660048"/>
    <w:rsid w:val="0066110B"/>
    <w:rsid w:val="00662A02"/>
    <w:rsid w:val="0067117D"/>
    <w:rsid w:val="0067445F"/>
    <w:rsid w:val="00677385"/>
    <w:rsid w:val="0068667B"/>
    <w:rsid w:val="00686BA7"/>
    <w:rsid w:val="0069173B"/>
    <w:rsid w:val="00691EAD"/>
    <w:rsid w:val="00694BF5"/>
    <w:rsid w:val="006A051B"/>
    <w:rsid w:val="006A0A95"/>
    <w:rsid w:val="006A1437"/>
    <w:rsid w:val="006A31E7"/>
    <w:rsid w:val="006A64C5"/>
    <w:rsid w:val="006A685A"/>
    <w:rsid w:val="006B1221"/>
    <w:rsid w:val="006B3EA7"/>
    <w:rsid w:val="006C162F"/>
    <w:rsid w:val="006D4F5E"/>
    <w:rsid w:val="006D51E8"/>
    <w:rsid w:val="006D57A5"/>
    <w:rsid w:val="006D5A97"/>
    <w:rsid w:val="006E086F"/>
    <w:rsid w:val="006E351F"/>
    <w:rsid w:val="006E688E"/>
    <w:rsid w:val="006E6C49"/>
    <w:rsid w:val="006F0CF7"/>
    <w:rsid w:val="006F50B4"/>
    <w:rsid w:val="006F6224"/>
    <w:rsid w:val="0070314A"/>
    <w:rsid w:val="00705167"/>
    <w:rsid w:val="007077E8"/>
    <w:rsid w:val="00720081"/>
    <w:rsid w:val="00721A99"/>
    <w:rsid w:val="00723D9B"/>
    <w:rsid w:val="00727C97"/>
    <w:rsid w:val="007339CA"/>
    <w:rsid w:val="00734106"/>
    <w:rsid w:val="007362A5"/>
    <w:rsid w:val="007406F7"/>
    <w:rsid w:val="00740B4F"/>
    <w:rsid w:val="0074219A"/>
    <w:rsid w:val="0074225C"/>
    <w:rsid w:val="007508BD"/>
    <w:rsid w:val="007516F8"/>
    <w:rsid w:val="007614EA"/>
    <w:rsid w:val="0076482E"/>
    <w:rsid w:val="00773D2E"/>
    <w:rsid w:val="00775979"/>
    <w:rsid w:val="0078359F"/>
    <w:rsid w:val="007835AA"/>
    <w:rsid w:val="00787A29"/>
    <w:rsid w:val="007957C5"/>
    <w:rsid w:val="007A4891"/>
    <w:rsid w:val="007B05AA"/>
    <w:rsid w:val="007B0F49"/>
    <w:rsid w:val="007C4843"/>
    <w:rsid w:val="007C55D2"/>
    <w:rsid w:val="007C7050"/>
    <w:rsid w:val="007D2848"/>
    <w:rsid w:val="007D5311"/>
    <w:rsid w:val="007D6750"/>
    <w:rsid w:val="007E28E6"/>
    <w:rsid w:val="007E3487"/>
    <w:rsid w:val="007E4283"/>
    <w:rsid w:val="007E56B5"/>
    <w:rsid w:val="007F021D"/>
    <w:rsid w:val="007F0B20"/>
    <w:rsid w:val="008007A1"/>
    <w:rsid w:val="00800DF2"/>
    <w:rsid w:val="0080517F"/>
    <w:rsid w:val="00815AF8"/>
    <w:rsid w:val="008179CF"/>
    <w:rsid w:val="00825867"/>
    <w:rsid w:val="008319FB"/>
    <w:rsid w:val="00834008"/>
    <w:rsid w:val="00834425"/>
    <w:rsid w:val="00835683"/>
    <w:rsid w:val="00841BDE"/>
    <w:rsid w:val="00844701"/>
    <w:rsid w:val="008509E0"/>
    <w:rsid w:val="00850C8A"/>
    <w:rsid w:val="00853142"/>
    <w:rsid w:val="00856B5D"/>
    <w:rsid w:val="00860D20"/>
    <w:rsid w:val="008671C3"/>
    <w:rsid w:val="008711FB"/>
    <w:rsid w:val="00871ED9"/>
    <w:rsid w:val="00872659"/>
    <w:rsid w:val="00874FA1"/>
    <w:rsid w:val="0087765E"/>
    <w:rsid w:val="00892B9C"/>
    <w:rsid w:val="00895989"/>
    <w:rsid w:val="0089662A"/>
    <w:rsid w:val="008A1C6A"/>
    <w:rsid w:val="008A1D8F"/>
    <w:rsid w:val="008A40A0"/>
    <w:rsid w:val="008A5724"/>
    <w:rsid w:val="008A780D"/>
    <w:rsid w:val="008B2DDB"/>
    <w:rsid w:val="008C3EE8"/>
    <w:rsid w:val="008D6A5C"/>
    <w:rsid w:val="008E1B3A"/>
    <w:rsid w:val="008F2F15"/>
    <w:rsid w:val="008F3AF9"/>
    <w:rsid w:val="008F5C5F"/>
    <w:rsid w:val="00903AFD"/>
    <w:rsid w:val="00911331"/>
    <w:rsid w:val="00912E16"/>
    <w:rsid w:val="00913866"/>
    <w:rsid w:val="0091752B"/>
    <w:rsid w:val="00921240"/>
    <w:rsid w:val="0092246E"/>
    <w:rsid w:val="0093129B"/>
    <w:rsid w:val="0093146C"/>
    <w:rsid w:val="00941092"/>
    <w:rsid w:val="00941DB4"/>
    <w:rsid w:val="0094425D"/>
    <w:rsid w:val="00945038"/>
    <w:rsid w:val="00945A6E"/>
    <w:rsid w:val="00952983"/>
    <w:rsid w:val="00953128"/>
    <w:rsid w:val="00957AD1"/>
    <w:rsid w:val="0096248D"/>
    <w:rsid w:val="00962899"/>
    <w:rsid w:val="00964F4B"/>
    <w:rsid w:val="00965F63"/>
    <w:rsid w:val="0096744E"/>
    <w:rsid w:val="00967D9D"/>
    <w:rsid w:val="00981691"/>
    <w:rsid w:val="009855D4"/>
    <w:rsid w:val="0098C8B8"/>
    <w:rsid w:val="009911EF"/>
    <w:rsid w:val="009955CD"/>
    <w:rsid w:val="009A155A"/>
    <w:rsid w:val="009A1670"/>
    <w:rsid w:val="009A591C"/>
    <w:rsid w:val="009A6F0D"/>
    <w:rsid w:val="009B5D92"/>
    <w:rsid w:val="009C051E"/>
    <w:rsid w:val="009C0B86"/>
    <w:rsid w:val="009D10E5"/>
    <w:rsid w:val="009D2BCC"/>
    <w:rsid w:val="009D4101"/>
    <w:rsid w:val="009E157C"/>
    <w:rsid w:val="009E7C95"/>
    <w:rsid w:val="009F02EC"/>
    <w:rsid w:val="009F1058"/>
    <w:rsid w:val="009F313A"/>
    <w:rsid w:val="009F39E6"/>
    <w:rsid w:val="009F453B"/>
    <w:rsid w:val="009F71D0"/>
    <w:rsid w:val="009F7DDA"/>
    <w:rsid w:val="00A01AD0"/>
    <w:rsid w:val="00A13978"/>
    <w:rsid w:val="00A15552"/>
    <w:rsid w:val="00A161BD"/>
    <w:rsid w:val="00A20F22"/>
    <w:rsid w:val="00A26FE6"/>
    <w:rsid w:val="00A27856"/>
    <w:rsid w:val="00A333B4"/>
    <w:rsid w:val="00A35013"/>
    <w:rsid w:val="00A3653B"/>
    <w:rsid w:val="00A37DFB"/>
    <w:rsid w:val="00A40402"/>
    <w:rsid w:val="00A43182"/>
    <w:rsid w:val="00A44768"/>
    <w:rsid w:val="00A44961"/>
    <w:rsid w:val="00A47E81"/>
    <w:rsid w:val="00A525AE"/>
    <w:rsid w:val="00A54720"/>
    <w:rsid w:val="00A5533A"/>
    <w:rsid w:val="00A5693F"/>
    <w:rsid w:val="00A64899"/>
    <w:rsid w:val="00A662C8"/>
    <w:rsid w:val="00A666C1"/>
    <w:rsid w:val="00A7137F"/>
    <w:rsid w:val="00A71E1E"/>
    <w:rsid w:val="00A72313"/>
    <w:rsid w:val="00A72B47"/>
    <w:rsid w:val="00A72B6D"/>
    <w:rsid w:val="00A77494"/>
    <w:rsid w:val="00A779C3"/>
    <w:rsid w:val="00A82456"/>
    <w:rsid w:val="00A82D38"/>
    <w:rsid w:val="00A83EC0"/>
    <w:rsid w:val="00A86458"/>
    <w:rsid w:val="00A90DCF"/>
    <w:rsid w:val="00A93178"/>
    <w:rsid w:val="00A949B4"/>
    <w:rsid w:val="00A96684"/>
    <w:rsid w:val="00AA31E3"/>
    <w:rsid w:val="00AA5DC0"/>
    <w:rsid w:val="00AA65FC"/>
    <w:rsid w:val="00AB1148"/>
    <w:rsid w:val="00AB1424"/>
    <w:rsid w:val="00AB68BF"/>
    <w:rsid w:val="00AC35B8"/>
    <w:rsid w:val="00AC4520"/>
    <w:rsid w:val="00AC46E0"/>
    <w:rsid w:val="00AC5B49"/>
    <w:rsid w:val="00AD0A01"/>
    <w:rsid w:val="00AD2798"/>
    <w:rsid w:val="00AD2B17"/>
    <w:rsid w:val="00AD2CA6"/>
    <w:rsid w:val="00AD36A9"/>
    <w:rsid w:val="00AE6C60"/>
    <w:rsid w:val="00AE73E6"/>
    <w:rsid w:val="00AF4AD1"/>
    <w:rsid w:val="00B01C00"/>
    <w:rsid w:val="00B0676D"/>
    <w:rsid w:val="00B124EF"/>
    <w:rsid w:val="00B15CED"/>
    <w:rsid w:val="00B24DFD"/>
    <w:rsid w:val="00B3037F"/>
    <w:rsid w:val="00B32D5B"/>
    <w:rsid w:val="00B33A8B"/>
    <w:rsid w:val="00B401A2"/>
    <w:rsid w:val="00B40C3F"/>
    <w:rsid w:val="00B40CDD"/>
    <w:rsid w:val="00B417F0"/>
    <w:rsid w:val="00B42128"/>
    <w:rsid w:val="00B428D7"/>
    <w:rsid w:val="00B455E8"/>
    <w:rsid w:val="00B459F6"/>
    <w:rsid w:val="00B52AAC"/>
    <w:rsid w:val="00B53A01"/>
    <w:rsid w:val="00B5400F"/>
    <w:rsid w:val="00B56705"/>
    <w:rsid w:val="00B61D4B"/>
    <w:rsid w:val="00B64ACB"/>
    <w:rsid w:val="00B65784"/>
    <w:rsid w:val="00B70075"/>
    <w:rsid w:val="00B7103E"/>
    <w:rsid w:val="00B77A5E"/>
    <w:rsid w:val="00B85B33"/>
    <w:rsid w:val="00B8680B"/>
    <w:rsid w:val="00B9250A"/>
    <w:rsid w:val="00B950D5"/>
    <w:rsid w:val="00B957EB"/>
    <w:rsid w:val="00BA1B91"/>
    <w:rsid w:val="00BA58BF"/>
    <w:rsid w:val="00BC5689"/>
    <w:rsid w:val="00BC6A8A"/>
    <w:rsid w:val="00BC7B93"/>
    <w:rsid w:val="00BD4C97"/>
    <w:rsid w:val="00BD59BD"/>
    <w:rsid w:val="00BD59F0"/>
    <w:rsid w:val="00BE015A"/>
    <w:rsid w:val="00BE0229"/>
    <w:rsid w:val="00BE2E43"/>
    <w:rsid w:val="00BF11E4"/>
    <w:rsid w:val="00BF5273"/>
    <w:rsid w:val="00BF6B65"/>
    <w:rsid w:val="00C042A9"/>
    <w:rsid w:val="00C0446A"/>
    <w:rsid w:val="00C11BEC"/>
    <w:rsid w:val="00C210D2"/>
    <w:rsid w:val="00C21726"/>
    <w:rsid w:val="00C21C7F"/>
    <w:rsid w:val="00C31C28"/>
    <w:rsid w:val="00C33F27"/>
    <w:rsid w:val="00C44061"/>
    <w:rsid w:val="00C4565F"/>
    <w:rsid w:val="00C47E08"/>
    <w:rsid w:val="00C65D6E"/>
    <w:rsid w:val="00C74342"/>
    <w:rsid w:val="00C757B4"/>
    <w:rsid w:val="00C80F68"/>
    <w:rsid w:val="00C82F3E"/>
    <w:rsid w:val="00C84364"/>
    <w:rsid w:val="00C85B6D"/>
    <w:rsid w:val="00C946A9"/>
    <w:rsid w:val="00C95CAC"/>
    <w:rsid w:val="00CA0E07"/>
    <w:rsid w:val="00CA7E24"/>
    <w:rsid w:val="00CB602B"/>
    <w:rsid w:val="00CC0AD4"/>
    <w:rsid w:val="00CC0DB8"/>
    <w:rsid w:val="00CC2B55"/>
    <w:rsid w:val="00CC564D"/>
    <w:rsid w:val="00CD3D05"/>
    <w:rsid w:val="00CE01B5"/>
    <w:rsid w:val="00CE578B"/>
    <w:rsid w:val="00CE7625"/>
    <w:rsid w:val="00CF061F"/>
    <w:rsid w:val="00CF23CB"/>
    <w:rsid w:val="00CF5464"/>
    <w:rsid w:val="00D008E3"/>
    <w:rsid w:val="00D037E1"/>
    <w:rsid w:val="00D03E7D"/>
    <w:rsid w:val="00D07821"/>
    <w:rsid w:val="00D0E254"/>
    <w:rsid w:val="00D10234"/>
    <w:rsid w:val="00D124DB"/>
    <w:rsid w:val="00D25BE5"/>
    <w:rsid w:val="00D3184E"/>
    <w:rsid w:val="00D3385B"/>
    <w:rsid w:val="00D43745"/>
    <w:rsid w:val="00D47B18"/>
    <w:rsid w:val="00D5031D"/>
    <w:rsid w:val="00D64162"/>
    <w:rsid w:val="00D65777"/>
    <w:rsid w:val="00D71FB6"/>
    <w:rsid w:val="00D72BD3"/>
    <w:rsid w:val="00D75DBE"/>
    <w:rsid w:val="00D768FB"/>
    <w:rsid w:val="00D81815"/>
    <w:rsid w:val="00D8624D"/>
    <w:rsid w:val="00D87D66"/>
    <w:rsid w:val="00D90890"/>
    <w:rsid w:val="00DA14FA"/>
    <w:rsid w:val="00DA1E6A"/>
    <w:rsid w:val="00DA5415"/>
    <w:rsid w:val="00DA65AA"/>
    <w:rsid w:val="00DB02DE"/>
    <w:rsid w:val="00DB0580"/>
    <w:rsid w:val="00DB3FBA"/>
    <w:rsid w:val="00DB4A09"/>
    <w:rsid w:val="00DB6A46"/>
    <w:rsid w:val="00DB6AC4"/>
    <w:rsid w:val="00DC0CAF"/>
    <w:rsid w:val="00DC1730"/>
    <w:rsid w:val="00DC283E"/>
    <w:rsid w:val="00DC5CB0"/>
    <w:rsid w:val="00DC7A4C"/>
    <w:rsid w:val="00DD5411"/>
    <w:rsid w:val="00DE1624"/>
    <w:rsid w:val="00DE532E"/>
    <w:rsid w:val="00DE5376"/>
    <w:rsid w:val="00DE5478"/>
    <w:rsid w:val="00DF032B"/>
    <w:rsid w:val="00DF3C81"/>
    <w:rsid w:val="00DF6C2B"/>
    <w:rsid w:val="00DF6DFD"/>
    <w:rsid w:val="00DF7CED"/>
    <w:rsid w:val="00E03C4F"/>
    <w:rsid w:val="00E0699A"/>
    <w:rsid w:val="00E1236E"/>
    <w:rsid w:val="00E13716"/>
    <w:rsid w:val="00E212A1"/>
    <w:rsid w:val="00E34E1B"/>
    <w:rsid w:val="00E425BA"/>
    <w:rsid w:val="00E507E5"/>
    <w:rsid w:val="00E50917"/>
    <w:rsid w:val="00E51364"/>
    <w:rsid w:val="00E52ECF"/>
    <w:rsid w:val="00E53321"/>
    <w:rsid w:val="00E669CA"/>
    <w:rsid w:val="00E72D84"/>
    <w:rsid w:val="00E76BA8"/>
    <w:rsid w:val="00E77447"/>
    <w:rsid w:val="00E82203"/>
    <w:rsid w:val="00E83B72"/>
    <w:rsid w:val="00E83FA1"/>
    <w:rsid w:val="00E87FF6"/>
    <w:rsid w:val="00E90F78"/>
    <w:rsid w:val="00E9612E"/>
    <w:rsid w:val="00EA1993"/>
    <w:rsid w:val="00EA3153"/>
    <w:rsid w:val="00EA4765"/>
    <w:rsid w:val="00EB4550"/>
    <w:rsid w:val="00EB5EDB"/>
    <w:rsid w:val="00EB6D57"/>
    <w:rsid w:val="00EC439A"/>
    <w:rsid w:val="00EC4910"/>
    <w:rsid w:val="00EC66E8"/>
    <w:rsid w:val="00EC68C2"/>
    <w:rsid w:val="00EC7787"/>
    <w:rsid w:val="00ED1CF1"/>
    <w:rsid w:val="00ED3E92"/>
    <w:rsid w:val="00ED63DD"/>
    <w:rsid w:val="00ED650A"/>
    <w:rsid w:val="00EE1E0E"/>
    <w:rsid w:val="00EE4F07"/>
    <w:rsid w:val="00EE5948"/>
    <w:rsid w:val="00EF0EBE"/>
    <w:rsid w:val="00EF72A5"/>
    <w:rsid w:val="00F005FA"/>
    <w:rsid w:val="00F024CE"/>
    <w:rsid w:val="00F04F32"/>
    <w:rsid w:val="00F04F4D"/>
    <w:rsid w:val="00F06CD6"/>
    <w:rsid w:val="00F17EE9"/>
    <w:rsid w:val="00F2546E"/>
    <w:rsid w:val="00F25F0D"/>
    <w:rsid w:val="00F30FE4"/>
    <w:rsid w:val="00F31575"/>
    <w:rsid w:val="00F319C4"/>
    <w:rsid w:val="00F338E8"/>
    <w:rsid w:val="00F3454C"/>
    <w:rsid w:val="00F35D7F"/>
    <w:rsid w:val="00F4335A"/>
    <w:rsid w:val="00F43435"/>
    <w:rsid w:val="00F44526"/>
    <w:rsid w:val="00F47197"/>
    <w:rsid w:val="00F47F6D"/>
    <w:rsid w:val="00F50CB8"/>
    <w:rsid w:val="00F5242D"/>
    <w:rsid w:val="00F60AC0"/>
    <w:rsid w:val="00F60D04"/>
    <w:rsid w:val="00F65E03"/>
    <w:rsid w:val="00F70DDB"/>
    <w:rsid w:val="00F72E87"/>
    <w:rsid w:val="00F74C76"/>
    <w:rsid w:val="00F7612B"/>
    <w:rsid w:val="00F76839"/>
    <w:rsid w:val="00F773F3"/>
    <w:rsid w:val="00F775C9"/>
    <w:rsid w:val="00F77F58"/>
    <w:rsid w:val="00F81026"/>
    <w:rsid w:val="00F84FE4"/>
    <w:rsid w:val="00F906E3"/>
    <w:rsid w:val="00F92E6A"/>
    <w:rsid w:val="00F93056"/>
    <w:rsid w:val="00F97A9B"/>
    <w:rsid w:val="00FA12A7"/>
    <w:rsid w:val="00FA3CF0"/>
    <w:rsid w:val="00FB415E"/>
    <w:rsid w:val="00FB5059"/>
    <w:rsid w:val="00FC13B8"/>
    <w:rsid w:val="00FC5CB0"/>
    <w:rsid w:val="00FD5CC8"/>
    <w:rsid w:val="00FD5DF5"/>
    <w:rsid w:val="00FD7108"/>
    <w:rsid w:val="00FE2B55"/>
    <w:rsid w:val="00FE386B"/>
    <w:rsid w:val="00FE6226"/>
    <w:rsid w:val="00FE644D"/>
    <w:rsid w:val="00FF1AD4"/>
    <w:rsid w:val="014E2891"/>
    <w:rsid w:val="01AE0600"/>
    <w:rsid w:val="01AF8909"/>
    <w:rsid w:val="01CFA8BF"/>
    <w:rsid w:val="021BC583"/>
    <w:rsid w:val="0254CFDE"/>
    <w:rsid w:val="02C8BD3E"/>
    <w:rsid w:val="0394FBB8"/>
    <w:rsid w:val="039E1FFD"/>
    <w:rsid w:val="03C40C03"/>
    <w:rsid w:val="03FC1CFD"/>
    <w:rsid w:val="043564C6"/>
    <w:rsid w:val="04499251"/>
    <w:rsid w:val="046360E9"/>
    <w:rsid w:val="0492D6E5"/>
    <w:rsid w:val="0499DBBA"/>
    <w:rsid w:val="04CC3560"/>
    <w:rsid w:val="0524BFE6"/>
    <w:rsid w:val="052D1CE0"/>
    <w:rsid w:val="0543E2E5"/>
    <w:rsid w:val="0556FA19"/>
    <w:rsid w:val="0673D315"/>
    <w:rsid w:val="0706D208"/>
    <w:rsid w:val="07A897D6"/>
    <w:rsid w:val="07BB0703"/>
    <w:rsid w:val="081840D3"/>
    <w:rsid w:val="0830D9D7"/>
    <w:rsid w:val="0881C21D"/>
    <w:rsid w:val="08B4BC2B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09172"/>
    <w:rsid w:val="0BEAC8BF"/>
    <w:rsid w:val="0C01CCEC"/>
    <w:rsid w:val="0C3F7A90"/>
    <w:rsid w:val="0CA18604"/>
    <w:rsid w:val="0CE28944"/>
    <w:rsid w:val="0D69060C"/>
    <w:rsid w:val="0DA5D3FD"/>
    <w:rsid w:val="0E2B9F15"/>
    <w:rsid w:val="0EB2BCB8"/>
    <w:rsid w:val="0EE4378A"/>
    <w:rsid w:val="0EEC4DCD"/>
    <w:rsid w:val="0F3C45CD"/>
    <w:rsid w:val="0FA59655"/>
    <w:rsid w:val="0FD8A6C8"/>
    <w:rsid w:val="0FDE5950"/>
    <w:rsid w:val="1007F939"/>
    <w:rsid w:val="1064B14C"/>
    <w:rsid w:val="108007EB"/>
    <w:rsid w:val="1089F528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4017B5"/>
    <w:rsid w:val="1576002E"/>
    <w:rsid w:val="157AEDC4"/>
    <w:rsid w:val="15DF595F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465B91"/>
    <w:rsid w:val="18512E53"/>
    <w:rsid w:val="1860AFBE"/>
    <w:rsid w:val="19417397"/>
    <w:rsid w:val="1A230ECF"/>
    <w:rsid w:val="1A3C0A1A"/>
    <w:rsid w:val="1A4EAC3E"/>
    <w:rsid w:val="1A7F13B0"/>
    <w:rsid w:val="1A92B339"/>
    <w:rsid w:val="1AF5F071"/>
    <w:rsid w:val="1B7B7DCD"/>
    <w:rsid w:val="1B868BE9"/>
    <w:rsid w:val="1B9240D1"/>
    <w:rsid w:val="1BAC4397"/>
    <w:rsid w:val="1BE9C08A"/>
    <w:rsid w:val="1BEE2E1C"/>
    <w:rsid w:val="1C068291"/>
    <w:rsid w:val="1C135DEE"/>
    <w:rsid w:val="1C5CF6C6"/>
    <w:rsid w:val="1CD5DBB0"/>
    <w:rsid w:val="1D16431D"/>
    <w:rsid w:val="1D33651B"/>
    <w:rsid w:val="1D590F9B"/>
    <w:rsid w:val="1DD8846B"/>
    <w:rsid w:val="1DFE53B4"/>
    <w:rsid w:val="1E3C5EB0"/>
    <w:rsid w:val="1E4B5EB6"/>
    <w:rsid w:val="1F07C77E"/>
    <w:rsid w:val="1F39B11F"/>
    <w:rsid w:val="1F459B5C"/>
    <w:rsid w:val="1F99962D"/>
    <w:rsid w:val="1FB338F1"/>
    <w:rsid w:val="1FDABCEE"/>
    <w:rsid w:val="2030B981"/>
    <w:rsid w:val="205FBCE2"/>
    <w:rsid w:val="2096B5A5"/>
    <w:rsid w:val="20EE1AA3"/>
    <w:rsid w:val="2135668E"/>
    <w:rsid w:val="21A004F6"/>
    <w:rsid w:val="21AC75C8"/>
    <w:rsid w:val="21D71B08"/>
    <w:rsid w:val="2229C726"/>
    <w:rsid w:val="223179A9"/>
    <w:rsid w:val="22F04363"/>
    <w:rsid w:val="22FC3DBC"/>
    <w:rsid w:val="23562BE1"/>
    <w:rsid w:val="23C5F063"/>
    <w:rsid w:val="23DE1FF6"/>
    <w:rsid w:val="2409B862"/>
    <w:rsid w:val="248C03D1"/>
    <w:rsid w:val="24B07D50"/>
    <w:rsid w:val="252F87DC"/>
    <w:rsid w:val="25952072"/>
    <w:rsid w:val="259C8FE3"/>
    <w:rsid w:val="25EFBBCF"/>
    <w:rsid w:val="2675D949"/>
    <w:rsid w:val="26806E70"/>
    <w:rsid w:val="26F25B81"/>
    <w:rsid w:val="27569A40"/>
    <w:rsid w:val="275FE001"/>
    <w:rsid w:val="27C7784D"/>
    <w:rsid w:val="281BB74C"/>
    <w:rsid w:val="28598F7B"/>
    <w:rsid w:val="28739F87"/>
    <w:rsid w:val="2895C9C7"/>
    <w:rsid w:val="28AD9A76"/>
    <w:rsid w:val="290467AA"/>
    <w:rsid w:val="298A3420"/>
    <w:rsid w:val="29A5A6A6"/>
    <w:rsid w:val="29B2AA72"/>
    <w:rsid w:val="29B787AD"/>
    <w:rsid w:val="29E60AE7"/>
    <w:rsid w:val="2A6C74F6"/>
    <w:rsid w:val="2AE89615"/>
    <w:rsid w:val="2B1C69AA"/>
    <w:rsid w:val="2B48CB61"/>
    <w:rsid w:val="2B6A9D0E"/>
    <w:rsid w:val="2B78D740"/>
    <w:rsid w:val="2BA25C39"/>
    <w:rsid w:val="2C057BBB"/>
    <w:rsid w:val="2C0D8E0E"/>
    <w:rsid w:val="2C1673EE"/>
    <w:rsid w:val="2C4532C4"/>
    <w:rsid w:val="2CA92D2D"/>
    <w:rsid w:val="2CBE1221"/>
    <w:rsid w:val="2CCC4B3B"/>
    <w:rsid w:val="2D13D34B"/>
    <w:rsid w:val="2DC5E8E2"/>
    <w:rsid w:val="2E076120"/>
    <w:rsid w:val="2E79BDF9"/>
    <w:rsid w:val="2E80C95A"/>
    <w:rsid w:val="2E8E7CC2"/>
    <w:rsid w:val="2EFD3E4E"/>
    <w:rsid w:val="2F263BD0"/>
    <w:rsid w:val="2FBDC090"/>
    <w:rsid w:val="2FD3A037"/>
    <w:rsid w:val="2FF8CE3E"/>
    <w:rsid w:val="30158E5A"/>
    <w:rsid w:val="302F24A0"/>
    <w:rsid w:val="303727CB"/>
    <w:rsid w:val="30499FDC"/>
    <w:rsid w:val="304E8D50"/>
    <w:rsid w:val="307EB16C"/>
    <w:rsid w:val="3088E0B4"/>
    <w:rsid w:val="3137828F"/>
    <w:rsid w:val="3170FF22"/>
    <w:rsid w:val="31A97135"/>
    <w:rsid w:val="31DCFD01"/>
    <w:rsid w:val="3225D135"/>
    <w:rsid w:val="330DEA6E"/>
    <w:rsid w:val="3310283C"/>
    <w:rsid w:val="33306F00"/>
    <w:rsid w:val="3332894A"/>
    <w:rsid w:val="336D9C99"/>
    <w:rsid w:val="34B40D1D"/>
    <w:rsid w:val="3527C3A8"/>
    <w:rsid w:val="358D60AD"/>
    <w:rsid w:val="35BF5E8B"/>
    <w:rsid w:val="35F2A55B"/>
    <w:rsid w:val="35F3CD8E"/>
    <w:rsid w:val="35FCF62E"/>
    <w:rsid w:val="3617D48D"/>
    <w:rsid w:val="36306667"/>
    <w:rsid w:val="367CE258"/>
    <w:rsid w:val="36825878"/>
    <w:rsid w:val="36A8CAF9"/>
    <w:rsid w:val="3751B6B0"/>
    <w:rsid w:val="37533197"/>
    <w:rsid w:val="37970C70"/>
    <w:rsid w:val="37B73BA8"/>
    <w:rsid w:val="389113BF"/>
    <w:rsid w:val="3AD880B2"/>
    <w:rsid w:val="3B07F7F5"/>
    <w:rsid w:val="3B08AB01"/>
    <w:rsid w:val="3B313BD7"/>
    <w:rsid w:val="3BCA8674"/>
    <w:rsid w:val="3C0C5E47"/>
    <w:rsid w:val="3C290B34"/>
    <w:rsid w:val="3C2AEE11"/>
    <w:rsid w:val="3C8D9148"/>
    <w:rsid w:val="3CA47B62"/>
    <w:rsid w:val="3DC479D3"/>
    <w:rsid w:val="3E05A406"/>
    <w:rsid w:val="3E285710"/>
    <w:rsid w:val="3E8FE1C3"/>
    <w:rsid w:val="3EB50CC5"/>
    <w:rsid w:val="3EEE84DC"/>
    <w:rsid w:val="3F23B46A"/>
    <w:rsid w:val="3F8B4CEF"/>
    <w:rsid w:val="3FB9BFED"/>
    <w:rsid w:val="3FD4B3BD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2B594B"/>
    <w:rsid w:val="425B552C"/>
    <w:rsid w:val="42E30A5F"/>
    <w:rsid w:val="43217B6E"/>
    <w:rsid w:val="43E97080"/>
    <w:rsid w:val="43FA78A9"/>
    <w:rsid w:val="44326A00"/>
    <w:rsid w:val="445D0CA1"/>
    <w:rsid w:val="45C09580"/>
    <w:rsid w:val="46C5934A"/>
    <w:rsid w:val="470559A8"/>
    <w:rsid w:val="47853A21"/>
    <w:rsid w:val="47AF3138"/>
    <w:rsid w:val="486413E4"/>
    <w:rsid w:val="4892F7DE"/>
    <w:rsid w:val="49097119"/>
    <w:rsid w:val="4974B72A"/>
    <w:rsid w:val="4975606D"/>
    <w:rsid w:val="49C8AD54"/>
    <w:rsid w:val="4A0057E3"/>
    <w:rsid w:val="4A38FF88"/>
    <w:rsid w:val="4B3A113B"/>
    <w:rsid w:val="4B4F6411"/>
    <w:rsid w:val="4BBBDBDE"/>
    <w:rsid w:val="4BDB1700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43031C"/>
    <w:rsid w:val="505B3AB9"/>
    <w:rsid w:val="50891285"/>
    <w:rsid w:val="511482FE"/>
    <w:rsid w:val="51197094"/>
    <w:rsid w:val="5190E4B8"/>
    <w:rsid w:val="51A5102F"/>
    <w:rsid w:val="51DEA555"/>
    <w:rsid w:val="51E0DCB8"/>
    <w:rsid w:val="521A9FC5"/>
    <w:rsid w:val="52519D96"/>
    <w:rsid w:val="52E79243"/>
    <w:rsid w:val="5399AAFE"/>
    <w:rsid w:val="53DD70C5"/>
    <w:rsid w:val="53ECA3B8"/>
    <w:rsid w:val="542760D7"/>
    <w:rsid w:val="54318A26"/>
    <w:rsid w:val="54EAE3DD"/>
    <w:rsid w:val="5597749C"/>
    <w:rsid w:val="55B33EE8"/>
    <w:rsid w:val="55DEAD7C"/>
    <w:rsid w:val="56178D7C"/>
    <w:rsid w:val="563D45DB"/>
    <w:rsid w:val="56578687"/>
    <w:rsid w:val="56C60B51"/>
    <w:rsid w:val="570D07B0"/>
    <w:rsid w:val="5711DB0D"/>
    <w:rsid w:val="5714A2CE"/>
    <w:rsid w:val="572BC1BC"/>
    <w:rsid w:val="573BF10C"/>
    <w:rsid w:val="576AC438"/>
    <w:rsid w:val="57E2C062"/>
    <w:rsid w:val="57E3B3BC"/>
    <w:rsid w:val="57ED5432"/>
    <w:rsid w:val="58283892"/>
    <w:rsid w:val="5840C80B"/>
    <w:rsid w:val="59184008"/>
    <w:rsid w:val="5A2062FE"/>
    <w:rsid w:val="5A3A5EF2"/>
    <w:rsid w:val="5A5F61E2"/>
    <w:rsid w:val="5A5F9333"/>
    <w:rsid w:val="5A7B8CBC"/>
    <w:rsid w:val="5AD64235"/>
    <w:rsid w:val="5ADE3047"/>
    <w:rsid w:val="5AF3BAA8"/>
    <w:rsid w:val="5B1B17E1"/>
    <w:rsid w:val="5B90277D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881330"/>
    <w:rsid w:val="5E8EC633"/>
    <w:rsid w:val="5EB42A69"/>
    <w:rsid w:val="5EC7C83F"/>
    <w:rsid w:val="5ECEBA9C"/>
    <w:rsid w:val="5F58BCAD"/>
    <w:rsid w:val="5F59DD72"/>
    <w:rsid w:val="5F65E942"/>
    <w:rsid w:val="5F723A7B"/>
    <w:rsid w:val="5FBB017E"/>
    <w:rsid w:val="60061E88"/>
    <w:rsid w:val="60A4A0C1"/>
    <w:rsid w:val="60A63D72"/>
    <w:rsid w:val="60E6E0D1"/>
    <w:rsid w:val="61215977"/>
    <w:rsid w:val="613FBDE4"/>
    <w:rsid w:val="61718C8B"/>
    <w:rsid w:val="61CB21F6"/>
    <w:rsid w:val="61DC5600"/>
    <w:rsid w:val="61F7CACB"/>
    <w:rsid w:val="62044C99"/>
    <w:rsid w:val="6284BA12"/>
    <w:rsid w:val="628EC8D1"/>
    <w:rsid w:val="62AD8637"/>
    <w:rsid w:val="62D1662F"/>
    <w:rsid w:val="6355F4AD"/>
    <w:rsid w:val="645C2930"/>
    <w:rsid w:val="6489739D"/>
    <w:rsid w:val="6494D4B2"/>
    <w:rsid w:val="651F45BA"/>
    <w:rsid w:val="6604767D"/>
    <w:rsid w:val="665C4925"/>
    <w:rsid w:val="67AA7EA5"/>
    <w:rsid w:val="6821E3B9"/>
    <w:rsid w:val="682CA7CC"/>
    <w:rsid w:val="68544551"/>
    <w:rsid w:val="68797078"/>
    <w:rsid w:val="687FED02"/>
    <w:rsid w:val="693C173F"/>
    <w:rsid w:val="695679FC"/>
    <w:rsid w:val="69A4A7F2"/>
    <w:rsid w:val="6A6FFC86"/>
    <w:rsid w:val="6A8A6A52"/>
    <w:rsid w:val="6A8C3506"/>
    <w:rsid w:val="6B2EBB76"/>
    <w:rsid w:val="6C19C58D"/>
    <w:rsid w:val="6C2521C2"/>
    <w:rsid w:val="6D15A945"/>
    <w:rsid w:val="6D184007"/>
    <w:rsid w:val="6D4FE18B"/>
    <w:rsid w:val="6E0897F6"/>
    <w:rsid w:val="6E3FC45F"/>
    <w:rsid w:val="6E46F171"/>
    <w:rsid w:val="6EACE6BE"/>
    <w:rsid w:val="6F43B955"/>
    <w:rsid w:val="6F6BCF89"/>
    <w:rsid w:val="705BA563"/>
    <w:rsid w:val="707CD33B"/>
    <w:rsid w:val="70A62EBD"/>
    <w:rsid w:val="70F892E5"/>
    <w:rsid w:val="715BD39F"/>
    <w:rsid w:val="716A9FC9"/>
    <w:rsid w:val="71928560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AD8943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588FA"/>
    <w:rsid w:val="76F6AAA8"/>
    <w:rsid w:val="7713708E"/>
    <w:rsid w:val="772EF034"/>
    <w:rsid w:val="773E8C44"/>
    <w:rsid w:val="780054D9"/>
    <w:rsid w:val="78773456"/>
    <w:rsid w:val="78D5C5F9"/>
    <w:rsid w:val="78EC6AA8"/>
    <w:rsid w:val="793F1352"/>
    <w:rsid w:val="79AE7869"/>
    <w:rsid w:val="79F39EF7"/>
    <w:rsid w:val="7A5BDC5D"/>
    <w:rsid w:val="7A6957F3"/>
    <w:rsid w:val="7AC9BA7B"/>
    <w:rsid w:val="7B6B2ED7"/>
    <w:rsid w:val="7B9BB4D7"/>
    <w:rsid w:val="7BF28FF7"/>
    <w:rsid w:val="7C00402C"/>
    <w:rsid w:val="7C2679AF"/>
    <w:rsid w:val="7D4994DA"/>
    <w:rsid w:val="7DAA9AB2"/>
    <w:rsid w:val="7DD9ED23"/>
    <w:rsid w:val="7E3750B4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paragraph" w:customStyle="1" w:styleId="Normalny1">
    <w:name w:val="Normalny1"/>
    <w:rsid w:val="00471D99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">
    <w:name w:val="Domyślna czcionka akapitu1"/>
    <w:rsid w:val="00471D99"/>
  </w:style>
  <w:style w:type="paragraph" w:customStyle="1" w:styleId="Akapitzlist1">
    <w:name w:val="Akapit z listą1"/>
    <w:basedOn w:val="Normalny1"/>
    <w:next w:val="Normalny1"/>
    <w:rsid w:val="00471D99"/>
    <w:pPr>
      <w:ind w:left="720"/>
    </w:pPr>
  </w:style>
  <w:style w:type="character" w:customStyle="1" w:styleId="Odwoaniedokomentarza1">
    <w:name w:val="Odwołanie do komentarza1"/>
    <w:basedOn w:val="Domylnaczcionkaakapitu1"/>
    <w:rsid w:val="002664A4"/>
    <w:rPr>
      <w:sz w:val="16"/>
      <w:szCs w:val="16"/>
    </w:rPr>
  </w:style>
  <w:style w:type="numbering" w:customStyle="1" w:styleId="WWOutlineListStyle5">
    <w:name w:val="WW_OutlineListStyle_5"/>
    <w:basedOn w:val="Bezlisty"/>
    <w:rsid w:val="004046B7"/>
    <w:pPr>
      <w:numPr>
        <w:numId w:val="8"/>
      </w:numPr>
    </w:pPr>
  </w:style>
  <w:style w:type="paragraph" w:customStyle="1" w:styleId="Nagwek21">
    <w:name w:val="Nagłówek 21"/>
    <w:basedOn w:val="Normalny1"/>
    <w:rsid w:val="004046B7"/>
    <w:pPr>
      <w:numPr>
        <w:ilvl w:val="1"/>
        <w:numId w:val="8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4046B7"/>
    <w:pPr>
      <w:numPr>
        <w:ilvl w:val="2"/>
        <w:numId w:val="8"/>
      </w:numPr>
      <w:spacing w:before="40"/>
      <w:outlineLvl w:val="2"/>
    </w:pPr>
  </w:style>
  <w:style w:type="paragraph" w:customStyle="1" w:styleId="Nagwek41">
    <w:name w:val="Nagłówek 41"/>
    <w:basedOn w:val="Normalny1"/>
    <w:next w:val="Normalny1"/>
    <w:rsid w:val="004046B7"/>
    <w:pPr>
      <w:keepNext/>
      <w:keepLines/>
      <w:numPr>
        <w:ilvl w:val="3"/>
        <w:numId w:val="8"/>
      </w:numPr>
      <w:spacing w:before="4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4046B7"/>
    <w:pPr>
      <w:keepNext/>
      <w:keepLines/>
      <w:numPr>
        <w:ilvl w:val="4"/>
        <w:numId w:val="8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4046B7"/>
    <w:pPr>
      <w:keepNext/>
      <w:keepLines/>
      <w:numPr>
        <w:ilvl w:val="5"/>
        <w:numId w:val="8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4046B7"/>
    <w:pPr>
      <w:keepNext/>
      <w:keepLines/>
      <w:numPr>
        <w:ilvl w:val="6"/>
        <w:numId w:val="8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4046B7"/>
    <w:pPr>
      <w:keepNext/>
      <w:keepLines/>
      <w:numPr>
        <w:ilvl w:val="7"/>
        <w:numId w:val="8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4046B7"/>
    <w:pPr>
      <w:keepNext/>
      <w:keepLines/>
      <w:numPr>
        <w:ilvl w:val="8"/>
        <w:numId w:val="8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Spistreci31">
    <w:name w:val="Spis treści 31"/>
    <w:basedOn w:val="Normalny1"/>
    <w:next w:val="Normalny1"/>
    <w:autoRedefine/>
    <w:rsid w:val="004223D5"/>
    <w:pPr>
      <w:spacing w:after="100"/>
      <w:ind w:left="480"/>
    </w:pPr>
  </w:style>
  <w:style w:type="paragraph" w:customStyle="1" w:styleId="Nagwekspisutreci1">
    <w:name w:val="Nagłówek spisu treści1"/>
    <w:basedOn w:val="Normalny"/>
    <w:next w:val="Normalny1"/>
    <w:rsid w:val="004223D5"/>
    <w:pPr>
      <w:keepNext/>
      <w:keepLines/>
      <w:suppressAutoHyphens/>
      <w:autoSpaceDN w:val="0"/>
      <w:spacing w:before="240" w:after="0" w:line="244" w:lineRule="auto"/>
      <w:jc w:val="both"/>
      <w:textAlignment w:val="baseline"/>
      <w:outlineLvl w:val="0"/>
    </w:pPr>
    <w:rPr>
      <w:rFonts w:ascii="Calibri" w:eastAsia="Times New Roman" w:hAnsi="Calibri" w:cs="Times New Roman"/>
      <w:color w:val="2F5496"/>
      <w:sz w:val="32"/>
      <w:szCs w:val="32"/>
      <w:lang w:eastAsia="pl-PL"/>
    </w:rPr>
  </w:style>
  <w:style w:type="character" w:customStyle="1" w:styleId="Domylnaczcionkaakapitu10">
    <w:name w:val="Domyślna czcionka akapitu10"/>
    <w:rsid w:val="00A3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4F40E-2420-4AB4-AEBD-038D1658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6566</Words>
  <Characters>39397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2021-06-24T12:28:00Z</dcterms:created>
  <dcterms:modified xsi:type="dcterms:W3CDTF">2021-06-24T12:28:00Z</dcterms:modified>
</cp:coreProperties>
</file>